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FA4769" w14:textId="03786724" w:rsidR="006E1FED" w:rsidRPr="006E1FED" w:rsidRDefault="006E1FED" w:rsidP="009B76D2">
      <w:pPr>
        <w:pageBreakBefore/>
        <w:tabs>
          <w:tab w:val="center" w:pos="4153"/>
          <w:tab w:val="right" w:pos="8306"/>
        </w:tabs>
        <w:spacing w:after="240"/>
        <w:jc w:val="center"/>
        <w:outlineLvl w:val="0"/>
        <w:rPr>
          <w:b/>
          <w:szCs w:val="24"/>
          <w:lang w:val="bg-BG"/>
        </w:rPr>
      </w:pPr>
      <w:bookmarkStart w:id="0" w:name="_Toc445385359"/>
      <w:bookmarkStart w:id="1" w:name="_Toc445385613"/>
      <w:r w:rsidRPr="006E1FED">
        <w:rPr>
          <w:b/>
          <w:szCs w:val="24"/>
          <w:lang w:val="bg-BG"/>
        </w:rPr>
        <w:t>ТАБЛИЦА ЗА ОЦЕНКА НА АДМИНИСТРАТИВНОТО СЪОТВЕТСТВИЕ И ДОПУСТИМОСТТА</w:t>
      </w:r>
      <w:bookmarkEnd w:id="0"/>
      <w:bookmarkEnd w:id="1"/>
      <w:r w:rsidR="00BA43D0">
        <w:rPr>
          <w:b/>
          <w:szCs w:val="24"/>
          <w:lang w:val="bg-BG"/>
        </w:rPr>
        <w:tab/>
      </w:r>
      <w:r w:rsidR="00BA43D0" w:rsidRPr="00BA43D0">
        <w:rPr>
          <w:b/>
          <w:color w:val="FF0000"/>
          <w:szCs w:val="24"/>
          <w:lang w:val="bg-BG"/>
        </w:rPr>
        <w:t>ПРИМЕРЕН ДОКУМЕНТ!</w:t>
      </w:r>
    </w:p>
    <w:p w14:paraId="54382562" w14:textId="7D49B039" w:rsidR="006E1FED" w:rsidRPr="001F6118" w:rsidRDefault="006E1FED" w:rsidP="002C3683">
      <w:pPr>
        <w:tabs>
          <w:tab w:val="left" w:pos="4820"/>
        </w:tabs>
        <w:spacing w:after="240"/>
        <w:jc w:val="center"/>
        <w:rPr>
          <w:b/>
          <w:snapToGrid/>
          <w:szCs w:val="24"/>
          <w:lang w:val="bg-BG"/>
        </w:rPr>
      </w:pPr>
      <w:r w:rsidRPr="006E1FED">
        <w:rPr>
          <w:b/>
          <w:snapToGrid/>
          <w:szCs w:val="24"/>
          <w:lang w:val="bg-BG"/>
        </w:rPr>
        <w:t xml:space="preserve">Покана за подаване на предложения </w:t>
      </w:r>
      <w:r w:rsidR="000A5EC0" w:rsidRPr="000A5EC0">
        <w:rPr>
          <w:b/>
          <w:snapToGrid/>
          <w:szCs w:val="24"/>
          <w:lang w:val="bg-BG"/>
        </w:rPr>
        <w:t>№ BG05M9OP001</w:t>
      </w:r>
      <w:r w:rsidR="00744CA3">
        <w:rPr>
          <w:b/>
          <w:snapToGrid/>
          <w:szCs w:val="24"/>
          <w:lang w:val="bg-BG"/>
        </w:rPr>
        <w:t>-2.</w:t>
      </w:r>
      <w:r w:rsidR="00F855CA">
        <w:rPr>
          <w:b/>
          <w:snapToGrid/>
          <w:szCs w:val="24"/>
          <w:lang w:val="bg-BG"/>
        </w:rPr>
        <w:t xml:space="preserve">067 </w:t>
      </w:r>
      <w:r w:rsidR="000A5EC0">
        <w:rPr>
          <w:b/>
          <w:snapToGrid/>
          <w:szCs w:val="24"/>
          <w:lang w:val="bg-BG"/>
        </w:rPr>
        <w:t>МИГ – Община Марица</w:t>
      </w:r>
      <w:r w:rsidR="00954E71">
        <w:rPr>
          <w:b/>
          <w:snapToGrid/>
          <w:szCs w:val="24"/>
          <w:lang w:val="bg-BG"/>
        </w:rPr>
        <w:t>,</w:t>
      </w:r>
      <w:r w:rsidR="000A5EC0">
        <w:rPr>
          <w:b/>
          <w:snapToGrid/>
          <w:szCs w:val="24"/>
          <w:lang w:val="bg-BG"/>
        </w:rPr>
        <w:t xml:space="preserve"> М05</w:t>
      </w:r>
      <w:r w:rsidR="000A5EC0" w:rsidRPr="000A5EC0">
        <w:rPr>
          <w:b/>
          <w:snapToGrid/>
          <w:szCs w:val="24"/>
          <w:lang w:val="bg-BG"/>
        </w:rPr>
        <w:t xml:space="preserve"> „Активно включване – уязвими групи“ </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27"/>
        <w:gridCol w:w="567"/>
        <w:gridCol w:w="567"/>
        <w:gridCol w:w="709"/>
        <w:gridCol w:w="6520"/>
      </w:tblGrid>
      <w:tr w:rsidR="006E1FED" w:rsidRPr="006E1FED" w14:paraId="74D1B74E" w14:textId="77777777" w:rsidTr="002F5438">
        <w:trPr>
          <w:trHeight w:val="779"/>
        </w:trPr>
        <w:tc>
          <w:tcPr>
            <w:tcW w:w="14884" w:type="dxa"/>
            <w:gridSpan w:val="9"/>
            <w:shd w:val="clear" w:color="auto" w:fill="D9D9D9"/>
            <w:vAlign w:val="center"/>
          </w:tcPr>
          <w:p w14:paraId="08FF0A67" w14:textId="77777777" w:rsidR="006E1FED" w:rsidRPr="00630BBA" w:rsidRDefault="006E1FED" w:rsidP="004607B9">
            <w:pPr>
              <w:jc w:val="center"/>
              <w:rPr>
                <w:snapToGrid/>
                <w:szCs w:val="24"/>
                <w:lang w:val="bg-BG"/>
              </w:rPr>
            </w:pPr>
            <w:r w:rsidRPr="00630BBA">
              <w:rPr>
                <w:snapToGrid/>
                <w:szCs w:val="24"/>
                <w:lang w:val="bg-BG"/>
              </w:rPr>
              <w:t xml:space="preserve">ГРУПА </w:t>
            </w:r>
            <w:r w:rsidRPr="00630BBA">
              <w:rPr>
                <w:snapToGrid/>
                <w:szCs w:val="24"/>
                <w:lang w:val="de-DE"/>
              </w:rPr>
              <w:t>I</w:t>
            </w:r>
            <w:r w:rsidRPr="00630BBA">
              <w:rPr>
                <w:snapToGrid/>
                <w:szCs w:val="24"/>
                <w:lang w:val="bg-BG"/>
              </w:rPr>
              <w:t>. КРИТЕРИИ ЗА АДМИНИСТРАТИВНО СЪОТВЕТСТВИЕ И ДОПУСТИМОСТ</w:t>
            </w:r>
          </w:p>
          <w:p w14:paraId="3B3ED72D" w14:textId="77777777" w:rsidR="006E1FED" w:rsidRPr="00630BBA" w:rsidRDefault="006E1FED" w:rsidP="004607B9">
            <w:pPr>
              <w:spacing w:after="160" w:line="259" w:lineRule="auto"/>
              <w:jc w:val="center"/>
              <w:rPr>
                <w:rFonts w:ascii="Calibri" w:eastAsia="Calibri" w:hAnsi="Calibri"/>
                <w:b/>
                <w:snapToGrid/>
                <w:sz w:val="22"/>
                <w:szCs w:val="22"/>
                <w:u w:val="single"/>
                <w:lang w:val="bg-BG"/>
              </w:rPr>
            </w:pPr>
            <w:r w:rsidRPr="00630BBA">
              <w:rPr>
                <w:b/>
                <w:snapToGrid/>
                <w:szCs w:val="24"/>
                <w:u w:val="single"/>
                <w:lang w:val="bg-BG"/>
              </w:rPr>
              <w:t>НА ПРОЕКТНОТО ПРЕДЛОЖЕНИЕ</w:t>
            </w:r>
          </w:p>
        </w:tc>
      </w:tr>
      <w:tr w:rsidR="00B07022" w:rsidRPr="007B300A" w14:paraId="45EAA7CC" w14:textId="77777777" w:rsidTr="002F5438">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14:paraId="2C7222FF" w14:textId="77777777" w:rsidR="006E1FED" w:rsidRPr="0090266C" w:rsidRDefault="007F0979" w:rsidP="0090266C">
            <w:pPr>
              <w:tabs>
                <w:tab w:val="left" w:pos="-284"/>
              </w:tabs>
              <w:spacing w:after="160" w:line="240" w:lineRule="exact"/>
              <w:jc w:val="center"/>
              <w:rPr>
                <w:rFonts w:ascii="Calibri" w:eastAsia="Calibri" w:hAnsi="Calibri"/>
                <w:b/>
                <w:snapToGrid/>
                <w:sz w:val="22"/>
                <w:szCs w:val="22"/>
                <w:lang w:val="bg-BG"/>
              </w:rPr>
            </w:pPr>
            <w:r w:rsidRPr="0090266C">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14:paraId="31B56DA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ДА</w:t>
            </w:r>
          </w:p>
        </w:tc>
        <w:tc>
          <w:tcPr>
            <w:tcW w:w="567" w:type="dxa"/>
            <w:tcBorders>
              <w:bottom w:val="single" w:sz="4" w:space="0" w:color="auto"/>
            </w:tcBorders>
            <w:shd w:val="clear" w:color="auto" w:fill="F2F2F2"/>
            <w:vAlign w:val="center"/>
          </w:tcPr>
          <w:p w14:paraId="183B569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НЕ</w:t>
            </w:r>
          </w:p>
        </w:tc>
        <w:tc>
          <w:tcPr>
            <w:tcW w:w="709" w:type="dxa"/>
            <w:gridSpan w:val="3"/>
            <w:tcBorders>
              <w:bottom w:val="single" w:sz="4" w:space="0" w:color="auto"/>
            </w:tcBorders>
            <w:shd w:val="clear" w:color="auto" w:fill="F2F2F2"/>
            <w:vAlign w:val="center"/>
          </w:tcPr>
          <w:p w14:paraId="37749812"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Н/П</w:t>
            </w:r>
          </w:p>
        </w:tc>
        <w:tc>
          <w:tcPr>
            <w:tcW w:w="7796" w:type="dxa"/>
            <w:gridSpan w:val="3"/>
            <w:tcBorders>
              <w:bottom w:val="single" w:sz="4" w:space="0" w:color="auto"/>
            </w:tcBorders>
            <w:shd w:val="clear" w:color="auto" w:fill="F2F2F2"/>
            <w:vAlign w:val="center"/>
          </w:tcPr>
          <w:p w14:paraId="0EFAC881" w14:textId="77777777" w:rsidR="006E1FED" w:rsidRPr="0090266C" w:rsidRDefault="007F0979" w:rsidP="00630BBA">
            <w:pPr>
              <w:autoSpaceDE w:val="0"/>
              <w:autoSpaceDN w:val="0"/>
              <w:adjustRightInd w:val="0"/>
              <w:jc w:val="center"/>
              <w:rPr>
                <w:b/>
                <w:caps/>
                <w:snapToGrid/>
                <w:color w:val="000000"/>
                <w:szCs w:val="24"/>
                <w:lang w:val="bg-BG" w:eastAsia="bg-BG"/>
              </w:rPr>
            </w:pPr>
            <w:r w:rsidRPr="0090266C">
              <w:rPr>
                <w:rFonts w:hint="eastAsia"/>
                <w:b/>
                <w:snapToGrid/>
                <w:color w:val="000000"/>
                <w:szCs w:val="24"/>
                <w:lang w:val="bg-BG" w:eastAsia="bg-BG"/>
              </w:rPr>
              <w:t>Източник</w:t>
            </w:r>
            <w:r w:rsidRPr="0090266C">
              <w:rPr>
                <w:b/>
                <w:snapToGrid/>
                <w:color w:val="000000"/>
                <w:szCs w:val="24"/>
                <w:lang w:val="bg-BG" w:eastAsia="bg-BG"/>
              </w:rPr>
              <w:t xml:space="preserve"> </w:t>
            </w:r>
            <w:r w:rsidRPr="0090266C">
              <w:rPr>
                <w:rFonts w:hint="eastAsia"/>
                <w:b/>
                <w:snapToGrid/>
                <w:color w:val="000000"/>
                <w:szCs w:val="24"/>
                <w:lang w:val="bg-BG" w:eastAsia="bg-BG"/>
              </w:rPr>
              <w:t>на</w:t>
            </w:r>
            <w:r w:rsidRPr="0090266C">
              <w:rPr>
                <w:b/>
                <w:snapToGrid/>
                <w:color w:val="000000"/>
                <w:szCs w:val="24"/>
                <w:lang w:val="bg-BG" w:eastAsia="bg-BG"/>
              </w:rPr>
              <w:t xml:space="preserve"> </w:t>
            </w:r>
            <w:r w:rsidRPr="0090266C">
              <w:rPr>
                <w:rFonts w:hint="eastAsia"/>
                <w:b/>
                <w:snapToGrid/>
                <w:color w:val="000000"/>
                <w:szCs w:val="24"/>
                <w:lang w:val="bg-BG" w:eastAsia="bg-BG"/>
              </w:rPr>
              <w:t>информация</w:t>
            </w:r>
            <w:r w:rsidRPr="0090266C">
              <w:rPr>
                <w:b/>
                <w:snapToGrid/>
                <w:color w:val="000000"/>
                <w:szCs w:val="24"/>
                <w:lang w:val="bg-BG" w:eastAsia="bg-BG"/>
              </w:rPr>
              <w:t xml:space="preserve"> </w:t>
            </w:r>
            <w:r w:rsidRPr="0090266C">
              <w:rPr>
                <w:rFonts w:hint="eastAsia"/>
                <w:b/>
                <w:snapToGrid/>
                <w:color w:val="000000"/>
                <w:szCs w:val="24"/>
                <w:lang w:val="bg-BG" w:eastAsia="bg-BG"/>
              </w:rPr>
              <w:t>и</w:t>
            </w:r>
            <w:r w:rsidRPr="0090266C">
              <w:rPr>
                <w:b/>
                <w:snapToGrid/>
                <w:color w:val="000000"/>
                <w:szCs w:val="24"/>
                <w:lang w:val="bg-BG" w:eastAsia="bg-BG"/>
              </w:rPr>
              <w:t xml:space="preserve"> </w:t>
            </w:r>
            <w:r w:rsidRPr="0090266C">
              <w:rPr>
                <w:rFonts w:hint="eastAsia"/>
                <w:b/>
                <w:snapToGrid/>
                <w:color w:val="000000"/>
                <w:szCs w:val="24"/>
                <w:lang w:val="bg-BG" w:eastAsia="bg-BG"/>
              </w:rPr>
              <w:t>принципни</w:t>
            </w:r>
            <w:r w:rsidRPr="0090266C">
              <w:rPr>
                <w:b/>
                <w:snapToGrid/>
                <w:color w:val="000000"/>
                <w:szCs w:val="24"/>
                <w:lang w:val="bg-BG" w:eastAsia="bg-BG"/>
              </w:rPr>
              <w:t xml:space="preserve"> </w:t>
            </w:r>
            <w:r w:rsidRPr="0090266C">
              <w:rPr>
                <w:rFonts w:hint="eastAsia"/>
                <w:b/>
                <w:snapToGrid/>
                <w:color w:val="000000"/>
                <w:szCs w:val="24"/>
                <w:lang w:val="bg-BG" w:eastAsia="bg-BG"/>
              </w:rPr>
              <w:t>действия</w:t>
            </w:r>
          </w:p>
        </w:tc>
      </w:tr>
      <w:tr w:rsidR="006E1FED" w:rsidRPr="007B300A" w14:paraId="08863C5F" w14:textId="77777777" w:rsidTr="002F5438">
        <w:tc>
          <w:tcPr>
            <w:tcW w:w="5174" w:type="dxa"/>
            <w:tcBorders>
              <w:top w:val="single" w:sz="4" w:space="0" w:color="auto"/>
              <w:left w:val="single" w:sz="4" w:space="0" w:color="auto"/>
              <w:bottom w:val="single" w:sz="4" w:space="0" w:color="auto"/>
              <w:right w:val="single" w:sz="4" w:space="0" w:color="auto"/>
            </w:tcBorders>
          </w:tcPr>
          <w:p w14:paraId="56341A05" w14:textId="77777777" w:rsidR="006E1FED" w:rsidRPr="00744CA3" w:rsidRDefault="0056303B" w:rsidP="0056303B">
            <w:pPr>
              <w:tabs>
                <w:tab w:val="left" w:pos="-284"/>
              </w:tabs>
              <w:spacing w:after="160" w:line="240" w:lineRule="exact"/>
              <w:rPr>
                <w:rFonts w:eastAsia="Calibri"/>
                <w:snapToGrid/>
                <w:szCs w:val="24"/>
                <w:lang w:val="bg-BG"/>
              </w:rPr>
            </w:pPr>
            <w:r>
              <w:rPr>
                <w:rFonts w:eastAsia="Calibri"/>
                <w:snapToGrid/>
                <w:szCs w:val="24"/>
                <w:lang w:val="bg-BG"/>
              </w:rPr>
              <w:t>1.</w:t>
            </w:r>
            <w:r w:rsidR="006E1FED" w:rsidRPr="004607B9">
              <w:rPr>
                <w:rFonts w:eastAsia="Calibri"/>
                <w:snapToGrid/>
                <w:szCs w:val="24"/>
                <w:lang w:val="bg-BG"/>
              </w:rPr>
              <w:t>Проектното предложение е подадено в срок</w:t>
            </w:r>
          </w:p>
        </w:tc>
        <w:tc>
          <w:tcPr>
            <w:tcW w:w="638" w:type="dxa"/>
            <w:tcBorders>
              <w:top w:val="single" w:sz="4" w:space="0" w:color="auto"/>
              <w:left w:val="single" w:sz="4" w:space="0" w:color="auto"/>
              <w:bottom w:val="single" w:sz="4" w:space="0" w:color="auto"/>
              <w:right w:val="single" w:sz="4" w:space="0" w:color="auto"/>
            </w:tcBorders>
          </w:tcPr>
          <w:p w14:paraId="27D714A6" w14:textId="77777777" w:rsidR="006E1FED" w:rsidRPr="004607B9"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13FEE30" w14:textId="77777777" w:rsidR="006E1FED" w:rsidRPr="004607B9"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0CA15EAA" w14:textId="77777777" w:rsidR="006E1FED" w:rsidRPr="004607B9" w:rsidRDefault="006E1FED" w:rsidP="006E1FED">
            <w:pPr>
              <w:spacing w:after="160" w:line="259" w:lineRule="auto"/>
              <w:rPr>
                <w:rFonts w:eastAsia="Calibri"/>
                <w:snapToGrid/>
                <w:szCs w:val="24"/>
                <w:lang w:val="bg-BG"/>
              </w:rPr>
            </w:pPr>
          </w:p>
        </w:tc>
        <w:tc>
          <w:tcPr>
            <w:tcW w:w="7796" w:type="dxa"/>
            <w:gridSpan w:val="3"/>
            <w:tcBorders>
              <w:top w:val="single" w:sz="4" w:space="0" w:color="auto"/>
              <w:left w:val="single" w:sz="4" w:space="0" w:color="auto"/>
              <w:bottom w:val="single" w:sz="4" w:space="0" w:color="auto"/>
              <w:right w:val="single" w:sz="4" w:space="0" w:color="auto"/>
            </w:tcBorders>
            <w:shd w:val="clear" w:color="auto" w:fill="auto"/>
          </w:tcPr>
          <w:p w14:paraId="33507905" w14:textId="77777777" w:rsidR="00F42CFD" w:rsidRPr="00F42CFD" w:rsidRDefault="00F42CFD" w:rsidP="00F42CFD">
            <w:pPr>
              <w:spacing w:after="120"/>
              <w:jc w:val="both"/>
              <w:rPr>
                <w:rFonts w:eastAsia="Calibri"/>
                <w:snapToGrid/>
                <w:szCs w:val="24"/>
                <w:lang w:val="bg-BG"/>
              </w:rPr>
            </w:pPr>
            <w:r w:rsidRPr="00F42CFD">
              <w:rPr>
                <w:rFonts w:eastAsia="Calibri"/>
                <w:snapToGrid/>
                <w:szCs w:val="24"/>
                <w:lang w:val="bg-BG"/>
              </w:rPr>
              <w:t>Източник на информация – ИСУН 2020</w:t>
            </w:r>
          </w:p>
          <w:p w14:paraId="313F71CF" w14:textId="77777777" w:rsidR="00F42CFD" w:rsidRPr="00F42CFD" w:rsidRDefault="00F42CFD" w:rsidP="00F42CFD">
            <w:pPr>
              <w:spacing w:after="120"/>
              <w:jc w:val="both"/>
              <w:rPr>
                <w:rFonts w:eastAsia="Calibri"/>
                <w:snapToGrid/>
                <w:szCs w:val="24"/>
                <w:lang w:val="bg-BG"/>
              </w:rPr>
            </w:pPr>
            <w:r w:rsidRPr="00F42CFD">
              <w:rPr>
                <w:rFonts w:eastAsia="Calibri"/>
                <w:snapToGrid/>
                <w:szCs w:val="24"/>
                <w:lang w:val="bg-BG"/>
              </w:rPr>
              <w:t>Принципни действия:</w:t>
            </w:r>
          </w:p>
          <w:p w14:paraId="69FDE67E" w14:textId="77777777" w:rsidR="00F42CFD" w:rsidRPr="00F42CFD" w:rsidRDefault="00F42CFD" w:rsidP="00F42CFD">
            <w:pPr>
              <w:spacing w:after="120"/>
              <w:jc w:val="both"/>
              <w:rPr>
                <w:rFonts w:eastAsia="Calibri"/>
                <w:snapToGrid/>
                <w:szCs w:val="24"/>
                <w:lang w:val="bg-BG"/>
              </w:rPr>
            </w:pPr>
            <w:r w:rsidRPr="00F42CFD">
              <w:rPr>
                <w:rFonts w:eastAsia="Calibri"/>
                <w:snapToGrid/>
                <w:szCs w:val="24"/>
                <w:lang w:val="bg-BG"/>
              </w:rPr>
              <w:t xml:space="preserve">Съгласно Условията за кандидатстване до оценка на етап административно съответствие и допустимост се допускат само проектни предложения, подадени/регистрирани в срок. </w:t>
            </w:r>
          </w:p>
          <w:p w14:paraId="31D9B875" w14:textId="6657369A" w:rsidR="009E7548" w:rsidRPr="007813C7" w:rsidRDefault="00F42CFD" w:rsidP="00610695">
            <w:pPr>
              <w:spacing w:after="120"/>
              <w:jc w:val="both"/>
              <w:rPr>
                <w:rFonts w:eastAsia="Calibri"/>
                <w:snapToGrid/>
                <w:szCs w:val="24"/>
                <w:lang w:val="bg-BG"/>
              </w:rPr>
            </w:pPr>
            <w:r w:rsidRPr="00F42CFD">
              <w:rPr>
                <w:rFonts w:eastAsia="Calibri"/>
                <w:snapToGrid/>
                <w:szCs w:val="24"/>
                <w:lang w:val="bg-BG"/>
              </w:rPr>
              <w:t>Проектно предложение, регистрирано след първи краен срок ще бъде разгледано от комисията, оценяваща проектни предложения, подадени в рамките на втория краен срок за кандидатстване. Проектни предложения, подадени след втория краен срок за кандидатстване ще бъдат отхвърляни.</w:t>
            </w:r>
          </w:p>
        </w:tc>
      </w:tr>
      <w:tr w:rsidR="006E1FED" w:rsidRPr="007B300A" w14:paraId="0BB6DDB3" w14:textId="77777777" w:rsidTr="002F5438">
        <w:tc>
          <w:tcPr>
            <w:tcW w:w="5174" w:type="dxa"/>
            <w:tcBorders>
              <w:top w:val="single" w:sz="4" w:space="0" w:color="auto"/>
              <w:left w:val="single" w:sz="4" w:space="0" w:color="auto"/>
              <w:bottom w:val="single" w:sz="4" w:space="0" w:color="auto"/>
              <w:right w:val="single" w:sz="4" w:space="0" w:color="auto"/>
            </w:tcBorders>
          </w:tcPr>
          <w:p w14:paraId="20C6B027" w14:textId="794994EC" w:rsidR="00A56B74" w:rsidRPr="00F62C3B" w:rsidRDefault="0056303B" w:rsidP="00E67549">
            <w:pPr>
              <w:tabs>
                <w:tab w:val="left" w:pos="-284"/>
              </w:tabs>
              <w:spacing w:after="160" w:line="240" w:lineRule="exact"/>
              <w:jc w:val="both"/>
              <w:rPr>
                <w:rFonts w:eastAsia="Calibri"/>
                <w:snapToGrid/>
                <w:szCs w:val="24"/>
                <w:lang w:val="bg-BG"/>
              </w:rPr>
            </w:pPr>
            <w:r>
              <w:rPr>
                <w:snapToGrid/>
                <w:szCs w:val="24"/>
                <w:lang w:val="bg-BG"/>
              </w:rPr>
              <w:t>2.</w:t>
            </w:r>
            <w:r w:rsidR="00580B82">
              <w:rPr>
                <w:snapToGrid/>
                <w:szCs w:val="24"/>
                <w:lang w:val="bg-BG"/>
              </w:rPr>
              <w:t xml:space="preserve"> </w:t>
            </w:r>
            <w:r w:rsidR="006E1FED" w:rsidRPr="00BC39C3">
              <w:rPr>
                <w:snapToGrid/>
                <w:szCs w:val="24"/>
                <w:lang w:val="bg-BG"/>
              </w:rPr>
              <w:t xml:space="preserve">Кандидатът е подал </w:t>
            </w:r>
            <w:r w:rsidR="00AD6177" w:rsidRPr="00BC39C3">
              <w:rPr>
                <w:snapToGrid/>
                <w:szCs w:val="24"/>
                <w:lang w:val="bg-BG"/>
              </w:rPr>
              <w:t xml:space="preserve">само </w:t>
            </w:r>
            <w:r w:rsidR="006E1FED" w:rsidRPr="00BC39C3">
              <w:rPr>
                <w:snapToGrid/>
                <w:szCs w:val="24"/>
                <w:lang w:val="bg-BG"/>
              </w:rPr>
              <w:t>едно проектно</w:t>
            </w:r>
            <w:r w:rsidR="00736AFF" w:rsidRPr="00BC39C3">
              <w:rPr>
                <w:snapToGrid/>
                <w:szCs w:val="24"/>
                <w:lang w:val="bg-BG"/>
              </w:rPr>
              <w:t xml:space="preserve"> </w:t>
            </w:r>
            <w:r w:rsidR="006E1FED" w:rsidRPr="00BC39C3">
              <w:rPr>
                <w:snapToGrid/>
                <w:szCs w:val="24"/>
                <w:lang w:val="bg-BG"/>
              </w:rPr>
              <w:t>предложение</w:t>
            </w:r>
            <w:r w:rsidR="00AD6177" w:rsidRPr="00570B51">
              <w:rPr>
                <w:snapToGrid/>
                <w:szCs w:val="24"/>
                <w:lang w:val="bg-BG"/>
              </w:rPr>
              <w:t xml:space="preserve"> по процедурата</w:t>
            </w:r>
            <w:r w:rsidR="006E1FED" w:rsidRPr="00570B51">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1607F05"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F594CB"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015A0F83" w14:textId="77777777" w:rsidR="006E1FED" w:rsidRPr="00F62C3B" w:rsidRDefault="006E1FED" w:rsidP="006E1FED">
            <w:pPr>
              <w:spacing w:after="160" w:line="259" w:lineRule="auto"/>
              <w:rPr>
                <w:rFonts w:eastAsia="Calibri"/>
                <w:snapToGrid/>
                <w:szCs w:val="24"/>
                <w:lang w:val="bg-BG"/>
              </w:rPr>
            </w:pPr>
          </w:p>
        </w:tc>
        <w:tc>
          <w:tcPr>
            <w:tcW w:w="7796" w:type="dxa"/>
            <w:gridSpan w:val="3"/>
            <w:tcBorders>
              <w:top w:val="single" w:sz="4" w:space="0" w:color="auto"/>
              <w:left w:val="single" w:sz="4" w:space="0" w:color="auto"/>
              <w:bottom w:val="single" w:sz="4" w:space="0" w:color="auto"/>
              <w:right w:val="single" w:sz="4" w:space="0" w:color="auto"/>
            </w:tcBorders>
            <w:shd w:val="clear" w:color="auto" w:fill="auto"/>
          </w:tcPr>
          <w:p w14:paraId="7711B27C" w14:textId="77777777" w:rsidR="006E1FED" w:rsidRPr="00BC39C3" w:rsidRDefault="006E1FED" w:rsidP="00F62C3B">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ИСУН 2020.</w:t>
            </w:r>
          </w:p>
          <w:p w14:paraId="7CF92B17" w14:textId="77777777" w:rsidR="00EC05C3" w:rsidRPr="00F62C3B" w:rsidRDefault="006E1FED" w:rsidP="00F62C3B">
            <w:pPr>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r w:rsidR="00EC05C3" w:rsidRPr="00F62C3B">
              <w:rPr>
                <w:snapToGrid/>
                <w:color w:val="000000"/>
                <w:szCs w:val="24"/>
                <w:u w:val="single"/>
                <w:lang w:val="bg-BG" w:eastAsia="bg-BG"/>
              </w:rPr>
              <w:t>:</w:t>
            </w:r>
          </w:p>
          <w:p w14:paraId="7DF71A3F" w14:textId="050A6666" w:rsidR="006E1FED" w:rsidRPr="004A6A62" w:rsidRDefault="006E1FED" w:rsidP="00EB6DA6">
            <w:pPr>
              <w:spacing w:after="160" w:line="259" w:lineRule="auto"/>
              <w:jc w:val="both"/>
              <w:rPr>
                <w:rFonts w:eastAsia="Calibri"/>
                <w:snapToGrid/>
                <w:szCs w:val="24"/>
                <w:lang w:val="bg-BG"/>
              </w:rPr>
            </w:pPr>
            <w:r w:rsidRPr="00BC39C3">
              <w:rPr>
                <w:snapToGrid/>
                <w:color w:val="000000"/>
                <w:szCs w:val="24"/>
                <w:lang w:val="bg-BG" w:eastAsia="bg-BG"/>
              </w:rPr>
              <w:t>В случай че кандидат е подал повече от едно проектно предложение,</w:t>
            </w:r>
            <w:r w:rsidR="005A2135" w:rsidRPr="00BC39C3">
              <w:rPr>
                <w:snapToGrid/>
                <w:color w:val="000000"/>
                <w:szCs w:val="24"/>
                <w:lang w:val="bg-BG" w:eastAsia="bg-BG"/>
              </w:rPr>
              <w:t xml:space="preserve"> то предмет на оценка ще бъде само </w:t>
            </w:r>
            <w:r w:rsidR="0032152C">
              <w:rPr>
                <w:snapToGrid/>
                <w:color w:val="000000"/>
                <w:szCs w:val="24"/>
                <w:lang w:val="bg-BG" w:eastAsia="bg-BG"/>
              </w:rPr>
              <w:t>последното</w:t>
            </w:r>
            <w:r w:rsidR="0032152C" w:rsidRPr="00BC39C3">
              <w:rPr>
                <w:snapToGrid/>
                <w:color w:val="000000"/>
                <w:szCs w:val="24"/>
                <w:lang w:val="bg-BG" w:eastAsia="bg-BG"/>
              </w:rPr>
              <w:t xml:space="preserve"> </w:t>
            </w:r>
            <w:r w:rsidR="005A2135" w:rsidRPr="00BC39C3">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7B300A" w14:paraId="6ED1AFFA" w14:textId="77777777" w:rsidTr="002F5438">
        <w:tc>
          <w:tcPr>
            <w:tcW w:w="5174" w:type="dxa"/>
            <w:tcBorders>
              <w:top w:val="single" w:sz="4" w:space="0" w:color="auto"/>
              <w:left w:val="single" w:sz="4" w:space="0" w:color="auto"/>
              <w:bottom w:val="single" w:sz="4" w:space="0" w:color="auto"/>
              <w:right w:val="single" w:sz="4" w:space="0" w:color="auto"/>
            </w:tcBorders>
          </w:tcPr>
          <w:p w14:paraId="0163C46B" w14:textId="79FC587E" w:rsidR="006E1FED" w:rsidRPr="00744CA3"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lastRenderedPageBreak/>
              <w:t>3</w:t>
            </w:r>
            <w:r w:rsidR="0056303B">
              <w:rPr>
                <w:rFonts w:eastAsia="Calibri"/>
                <w:snapToGrid/>
                <w:szCs w:val="24"/>
                <w:lang w:val="bg-BG"/>
              </w:rPr>
              <w:t>.</w:t>
            </w:r>
            <w:r w:rsidR="00232B98" w:rsidRPr="00263A1B">
              <w:rPr>
                <w:rFonts w:eastAsia="Calibri"/>
                <w:snapToGrid/>
                <w:szCs w:val="24"/>
                <w:lang w:val="bg-BG"/>
              </w:rPr>
              <w:t xml:space="preserve"> </w:t>
            </w:r>
            <w:r w:rsidR="006E1FED" w:rsidRPr="000F27E7">
              <w:rPr>
                <w:rFonts w:eastAsia="Calibri"/>
                <w:snapToGrid/>
                <w:szCs w:val="24"/>
                <w:lang w:val="bg-BG"/>
              </w:rPr>
              <w:t>Формулярът за кандидатстване е подписан от поне едно от лицата</w:t>
            </w:r>
            <w:r w:rsidR="00D020F0" w:rsidRPr="000F27E7">
              <w:rPr>
                <w:rFonts w:eastAsia="Calibri"/>
                <w:snapToGrid/>
                <w:szCs w:val="24"/>
                <w:lang w:val="bg-BG"/>
              </w:rPr>
              <w:t xml:space="preserve"> с право да </w:t>
            </w:r>
            <w:r w:rsidR="006E1FED" w:rsidRPr="000F27E7">
              <w:rPr>
                <w:rFonts w:eastAsia="Calibri"/>
                <w:snapToGrid/>
                <w:szCs w:val="24"/>
                <w:lang w:val="bg-BG"/>
              </w:rPr>
              <w:t>представляват кандидата или</w:t>
            </w:r>
            <w:r w:rsidR="00DA6215" w:rsidRPr="000F27E7">
              <w:rPr>
                <w:rFonts w:eastAsia="Calibri"/>
                <w:snapToGrid/>
                <w:szCs w:val="24"/>
                <w:lang w:val="bg-BG"/>
              </w:rPr>
              <w:t xml:space="preserve"> от</w:t>
            </w:r>
            <w:r w:rsidR="006E1FED" w:rsidRPr="000F27E7">
              <w:rPr>
                <w:rFonts w:eastAsia="Calibri"/>
                <w:snapToGrid/>
                <w:szCs w:val="24"/>
                <w:lang w:val="bg-BG"/>
              </w:rPr>
              <w:t xml:space="preserve"> упълномощено</w:t>
            </w:r>
            <w:r w:rsidR="00243B9E" w:rsidRPr="000F27E7">
              <w:rPr>
                <w:rFonts w:eastAsia="Calibri"/>
                <w:snapToGrid/>
                <w:szCs w:val="24"/>
                <w:lang w:val="bg-BG"/>
              </w:rPr>
              <w:t>/</w:t>
            </w:r>
            <w:proofErr w:type="spellStart"/>
            <w:r w:rsidR="00243B9E" w:rsidRPr="000F27E7">
              <w:rPr>
                <w:rFonts w:eastAsia="Calibri"/>
                <w:snapToGrid/>
                <w:szCs w:val="24"/>
                <w:lang w:val="bg-BG"/>
              </w:rPr>
              <w:t>оправомощено</w:t>
            </w:r>
            <w:proofErr w:type="spellEnd"/>
            <w:r w:rsidR="006E1FED" w:rsidRPr="000F27E7">
              <w:rPr>
                <w:rFonts w:eastAsia="Calibri"/>
                <w:snapToGrid/>
                <w:szCs w:val="24"/>
                <w:lang w:val="bg-BG"/>
              </w:rPr>
              <w:t xml:space="preserve"> лице.</w:t>
            </w:r>
          </w:p>
          <w:p w14:paraId="6B72ECAC" w14:textId="1A42E570" w:rsidR="00D252AA" w:rsidRPr="000F27E7" w:rsidRDefault="003427D2" w:rsidP="00D2325A">
            <w:pPr>
              <w:tabs>
                <w:tab w:val="left" w:pos="-284"/>
              </w:tabs>
              <w:spacing w:after="160" w:line="240" w:lineRule="exact"/>
              <w:jc w:val="both"/>
              <w:rPr>
                <w:rFonts w:eastAsia="Calibri"/>
                <w:snapToGrid/>
                <w:szCs w:val="24"/>
                <w:lang w:val="bg-BG"/>
              </w:rPr>
            </w:pPr>
            <w:r w:rsidRPr="000F27E7">
              <w:rPr>
                <w:rFonts w:eastAsia="Calibri"/>
                <w:snapToGrid/>
                <w:szCs w:val="24"/>
                <w:lang w:val="bg-BG"/>
              </w:rPr>
              <w:t>В случай, че</w:t>
            </w:r>
            <w:r w:rsidR="00D252AA" w:rsidRPr="000F27E7">
              <w:rPr>
                <w:rFonts w:eastAsia="Calibri"/>
                <w:snapToGrid/>
                <w:szCs w:val="24"/>
                <w:lang w:val="bg-BG"/>
              </w:rPr>
              <w:t xml:space="preserve"> кандидатът се представлява заедно от </w:t>
            </w:r>
            <w:r w:rsidRPr="000F27E7">
              <w:rPr>
                <w:rFonts w:eastAsia="Calibri"/>
                <w:snapToGrid/>
                <w:szCs w:val="24"/>
                <w:lang w:val="bg-BG"/>
              </w:rPr>
              <w:t xml:space="preserve">няколко лица, </w:t>
            </w:r>
            <w:r w:rsidR="00D252AA" w:rsidRPr="000F27E7">
              <w:rPr>
                <w:rFonts w:eastAsia="Calibri"/>
                <w:snapToGrid/>
                <w:szCs w:val="24"/>
                <w:lang w:val="bg-BG"/>
              </w:rPr>
              <w:t>формулярът за кандидатстване е подписан от всички представляващи кандидата лица</w:t>
            </w:r>
            <w:r w:rsidR="00AC20F9" w:rsidRPr="000F27E7">
              <w:rPr>
                <w:rFonts w:eastAsia="Calibri"/>
                <w:snapToGrid/>
                <w:szCs w:val="24"/>
                <w:lang w:val="bg-BG"/>
              </w:rPr>
              <w:t xml:space="preserve"> или упълномощено</w:t>
            </w:r>
            <w:r w:rsidR="00B56F29">
              <w:rPr>
                <w:rFonts w:eastAsia="Calibri"/>
                <w:snapToGrid/>
                <w:szCs w:val="24"/>
                <w:lang w:val="bg-BG"/>
              </w:rPr>
              <w:t>/</w:t>
            </w:r>
            <w:proofErr w:type="spellStart"/>
            <w:r w:rsidR="00B56F29">
              <w:rPr>
                <w:rFonts w:eastAsia="Calibri"/>
                <w:snapToGrid/>
                <w:szCs w:val="24"/>
                <w:lang w:val="bg-BG"/>
              </w:rPr>
              <w:t>оправомощено</w:t>
            </w:r>
            <w:proofErr w:type="spellEnd"/>
            <w:r w:rsidR="00AC20F9" w:rsidRPr="000F27E7">
              <w:rPr>
                <w:rFonts w:eastAsia="Calibri"/>
                <w:snapToGrid/>
                <w:szCs w:val="24"/>
                <w:lang w:val="bg-BG"/>
              </w:rPr>
              <w:t xml:space="preserve"> </w:t>
            </w:r>
            <w:r w:rsidRPr="000F27E7">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14:paraId="32EE7E58"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271BEBA"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60AEA75B" w14:textId="77777777" w:rsidR="006E1FED" w:rsidRPr="00F62C3B" w:rsidRDefault="006E1FED" w:rsidP="006E1FED">
            <w:pPr>
              <w:spacing w:after="160" w:line="259" w:lineRule="auto"/>
              <w:rPr>
                <w:rFonts w:eastAsia="Calibri"/>
                <w:snapToGrid/>
                <w:szCs w:val="24"/>
                <w:lang w:val="bg-BG"/>
              </w:rPr>
            </w:pPr>
          </w:p>
        </w:tc>
        <w:tc>
          <w:tcPr>
            <w:tcW w:w="7796" w:type="dxa"/>
            <w:gridSpan w:val="3"/>
            <w:tcBorders>
              <w:top w:val="single" w:sz="4" w:space="0" w:color="auto"/>
              <w:left w:val="single" w:sz="4" w:space="0" w:color="auto"/>
              <w:bottom w:val="single" w:sz="4" w:space="0" w:color="auto"/>
              <w:right w:val="single" w:sz="4" w:space="0" w:color="auto"/>
            </w:tcBorders>
            <w:shd w:val="clear" w:color="auto" w:fill="auto"/>
          </w:tcPr>
          <w:p w14:paraId="27573A56" w14:textId="5E5CEC6F" w:rsidR="006E1FED" w:rsidRPr="00F62C3B" w:rsidRDefault="006E1FED" w:rsidP="00F62C3B">
            <w:pPr>
              <w:autoSpaceDE w:val="0"/>
              <w:autoSpaceDN w:val="0"/>
              <w:adjustRightInd w:val="0"/>
              <w:spacing w:after="60"/>
              <w:jc w:val="both"/>
              <w:rPr>
                <w:snapToGrid/>
                <w:color w:val="000000"/>
                <w:szCs w:val="24"/>
                <w:lang w:val="bg-BG" w:eastAsia="bg-BG"/>
              </w:rPr>
            </w:pPr>
            <w:r w:rsidRPr="00F62C3B">
              <w:rPr>
                <w:snapToGrid/>
                <w:color w:val="000000"/>
                <w:szCs w:val="24"/>
                <w:lang w:val="bg-BG" w:eastAsia="bg-BG"/>
              </w:rPr>
              <w:t xml:space="preserve">Източник на информация </w:t>
            </w:r>
            <w:r w:rsidR="00243B9E" w:rsidRPr="00F62C3B">
              <w:rPr>
                <w:snapToGrid/>
                <w:color w:val="000000"/>
                <w:szCs w:val="24"/>
                <w:lang w:val="bg-BG" w:eastAsia="bg-BG"/>
              </w:rPr>
              <w:t>–</w:t>
            </w:r>
            <w:r w:rsidRPr="00F62C3B">
              <w:rPr>
                <w:snapToGrid/>
                <w:color w:val="000000"/>
                <w:szCs w:val="24"/>
                <w:lang w:val="bg-BG" w:eastAsia="bg-BG"/>
              </w:rPr>
              <w:t xml:space="preserve"> ИСУН 2020</w:t>
            </w:r>
            <w:r w:rsidRPr="00744CA3">
              <w:rPr>
                <w:snapToGrid/>
                <w:color w:val="000000"/>
                <w:szCs w:val="24"/>
                <w:lang w:val="bg-BG" w:eastAsia="bg-BG"/>
              </w:rPr>
              <w:t xml:space="preserve">, </w:t>
            </w:r>
            <w:r w:rsidRPr="00F62C3B">
              <w:rPr>
                <w:snapToGrid/>
                <w:color w:val="000000"/>
                <w:szCs w:val="24"/>
                <w:lang w:val="bg-BG" w:eastAsia="bg-BG"/>
              </w:rPr>
              <w:t>удостоверение за актуално състояние на организацията/Търговски регистър</w:t>
            </w:r>
            <w:r w:rsidR="00200485">
              <w:rPr>
                <w:lang w:val="bg-BG"/>
              </w:rPr>
              <w:t xml:space="preserve"> и РЮЛНЦ</w:t>
            </w:r>
            <w:r w:rsidRPr="00F62C3B">
              <w:rPr>
                <w:snapToGrid/>
                <w:color w:val="000000"/>
                <w:szCs w:val="24"/>
                <w:lang w:val="bg-BG" w:eastAsia="bg-BG"/>
              </w:rPr>
              <w:t xml:space="preserve"> – като източник на информация за представляващите организацията лица</w:t>
            </w:r>
            <w:r w:rsidRPr="00744CA3">
              <w:rPr>
                <w:snapToGrid/>
                <w:color w:val="000000"/>
                <w:szCs w:val="24"/>
                <w:lang w:val="bg-BG" w:eastAsia="bg-BG"/>
              </w:rPr>
              <w:t xml:space="preserve">, </w:t>
            </w:r>
            <w:r w:rsidR="00243B9E" w:rsidRPr="00F62C3B">
              <w:rPr>
                <w:snapToGrid/>
                <w:color w:val="000000"/>
                <w:szCs w:val="24"/>
                <w:lang w:val="bg-BG" w:eastAsia="bg-BG"/>
              </w:rPr>
              <w:t xml:space="preserve">нотариално заверено </w:t>
            </w:r>
            <w:r w:rsidRPr="00F62C3B">
              <w:rPr>
                <w:snapToGrid/>
                <w:color w:val="000000"/>
                <w:szCs w:val="24"/>
                <w:lang w:val="bg-BG" w:eastAsia="bg-BG"/>
              </w:rPr>
              <w:t xml:space="preserve">пълномощно за упълномощените лица/заповед за </w:t>
            </w:r>
            <w:proofErr w:type="spellStart"/>
            <w:r w:rsidRPr="00F62C3B">
              <w:rPr>
                <w:snapToGrid/>
                <w:color w:val="000000"/>
                <w:szCs w:val="24"/>
                <w:lang w:val="bg-BG" w:eastAsia="bg-BG"/>
              </w:rPr>
              <w:t>оправомощените</w:t>
            </w:r>
            <w:proofErr w:type="spellEnd"/>
            <w:r w:rsidRPr="00F62C3B">
              <w:rPr>
                <w:snapToGrid/>
                <w:color w:val="000000"/>
                <w:szCs w:val="24"/>
                <w:lang w:val="bg-BG" w:eastAsia="bg-BG"/>
              </w:rPr>
              <w:t xml:space="preserve"> лица</w:t>
            </w:r>
            <w:r w:rsidRPr="00744CA3">
              <w:rPr>
                <w:snapToGrid/>
                <w:color w:val="000000"/>
                <w:szCs w:val="24"/>
                <w:lang w:val="bg-BG" w:eastAsia="bg-BG"/>
              </w:rPr>
              <w:t>.</w:t>
            </w:r>
          </w:p>
          <w:p w14:paraId="5865AB6A" w14:textId="77777777" w:rsidR="006E1FED" w:rsidRPr="00F62C3B" w:rsidRDefault="006E1FED" w:rsidP="00F62C3B">
            <w:pPr>
              <w:autoSpaceDE w:val="0"/>
              <w:autoSpaceDN w:val="0"/>
              <w:adjustRightInd w:val="0"/>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p>
          <w:p w14:paraId="4F6DE7DC" w14:textId="78F286D1" w:rsidR="0032152C" w:rsidRPr="0032152C" w:rsidRDefault="0032152C" w:rsidP="0032152C">
            <w:pPr>
              <w:spacing w:after="160" w:line="259" w:lineRule="auto"/>
              <w:jc w:val="both"/>
              <w:rPr>
                <w:snapToGrid/>
                <w:szCs w:val="24"/>
                <w:lang w:val="bg-BG"/>
              </w:rPr>
            </w:pPr>
            <w:r>
              <w:rPr>
                <w:snapToGrid/>
                <w:szCs w:val="24"/>
                <w:lang w:val="bg-BG"/>
              </w:rPr>
              <w:t>В случай</w:t>
            </w:r>
            <w:r w:rsidRPr="0032152C">
              <w:rPr>
                <w:snapToGrid/>
                <w:szCs w:val="24"/>
                <w:lang w:val="bg-BG"/>
              </w:rPr>
              <w:t xml:space="preserve"> че Формулярът за кандидатстване не е подписан от поне едно от лицата с право да представляват кандидата или упълномощено лице,</w:t>
            </w:r>
            <w:r>
              <w:rPr>
                <w:snapToGrid/>
                <w:szCs w:val="24"/>
                <w:lang w:val="bg-BG"/>
              </w:rPr>
              <w:t xml:space="preserve"> </w:t>
            </w:r>
            <w:r w:rsidRPr="0032152C">
              <w:rPr>
                <w:snapToGrid/>
                <w:szCs w:val="24"/>
                <w:lang w:val="bg-BG"/>
              </w:rPr>
              <w:t>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лицето/та представляващо/и кандидата или упълномощено лице.)</w:t>
            </w:r>
          </w:p>
          <w:p w14:paraId="4664C168" w14:textId="0B2B023B" w:rsidR="0032152C" w:rsidRPr="0032152C" w:rsidRDefault="0032152C" w:rsidP="0032152C">
            <w:pPr>
              <w:spacing w:after="160" w:line="259" w:lineRule="auto"/>
              <w:jc w:val="both"/>
              <w:rPr>
                <w:snapToGrid/>
                <w:szCs w:val="24"/>
                <w:lang w:val="bg-BG"/>
              </w:rPr>
            </w:pPr>
            <w:r>
              <w:rPr>
                <w:snapToGrid/>
                <w:szCs w:val="24"/>
                <w:lang w:val="bg-BG"/>
              </w:rPr>
              <w:t>В случай</w:t>
            </w:r>
            <w:r w:rsidRPr="0032152C">
              <w:rPr>
                <w:snapToGrid/>
                <w:szCs w:val="24"/>
                <w:lang w:val="bg-BG"/>
              </w:rPr>
              <w:t xml:space="preserve"> че кандидатът се представлява от няколко лица и формулярът за кандидатстване не е подписан от всички представляващи кандидата лица или упълномощено лице, 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всички лица представляващи кандидата или упълномощено лице).</w:t>
            </w:r>
          </w:p>
          <w:p w14:paraId="53D35E33" w14:textId="51A2CCE3" w:rsidR="00D252AA" w:rsidRPr="00F62C3B" w:rsidRDefault="0032152C" w:rsidP="009B1E9A">
            <w:pPr>
              <w:spacing w:after="160" w:line="259" w:lineRule="auto"/>
              <w:jc w:val="both"/>
              <w:rPr>
                <w:rFonts w:eastAsia="Calibri"/>
                <w:snapToGrid/>
                <w:szCs w:val="24"/>
                <w:lang w:val="bg-BG"/>
              </w:rPr>
            </w:pPr>
            <w:r>
              <w:rPr>
                <w:snapToGrid/>
                <w:szCs w:val="24"/>
                <w:lang w:val="bg-BG"/>
              </w:rPr>
              <w:t>В случай</w:t>
            </w:r>
            <w:r w:rsidRPr="0032152C">
              <w:rPr>
                <w:snapToGrid/>
                <w:szCs w:val="24"/>
                <w:lang w:val="bg-BG"/>
              </w:rPr>
              <w:t xml:space="preserve"> че декларацията не се представи или не се представи подписана коректно, проектното предложение ще бъде отхвърлено.</w:t>
            </w:r>
          </w:p>
        </w:tc>
      </w:tr>
      <w:tr w:rsidR="006E1FED" w:rsidRPr="007B300A" w14:paraId="7B410327" w14:textId="77777777" w:rsidTr="002F5438">
        <w:tc>
          <w:tcPr>
            <w:tcW w:w="5174" w:type="dxa"/>
            <w:tcBorders>
              <w:top w:val="single" w:sz="4" w:space="0" w:color="auto"/>
              <w:left w:val="single" w:sz="4" w:space="0" w:color="auto"/>
              <w:bottom w:val="single" w:sz="4" w:space="0" w:color="auto"/>
              <w:right w:val="single" w:sz="4" w:space="0" w:color="auto"/>
              <w:tl2br w:val="nil"/>
            </w:tcBorders>
          </w:tcPr>
          <w:p w14:paraId="7D5907C5" w14:textId="5AE97FBE" w:rsidR="006E1FED" w:rsidRPr="00616BC8"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4</w:t>
            </w:r>
            <w:r w:rsidR="0056303B">
              <w:rPr>
                <w:rFonts w:eastAsia="Calibri"/>
                <w:snapToGrid/>
                <w:szCs w:val="24"/>
                <w:lang w:val="bg-BG"/>
              </w:rPr>
              <w:t>.</w:t>
            </w:r>
            <w:r w:rsidR="005947D5">
              <w:rPr>
                <w:rFonts w:eastAsia="Calibri"/>
                <w:snapToGrid/>
                <w:szCs w:val="24"/>
                <w:lang w:val="bg-BG"/>
              </w:rPr>
              <w:t xml:space="preserve"> </w:t>
            </w:r>
            <w:r w:rsidR="006E1FED" w:rsidRPr="002D5137">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14:paraId="5B8C1DCE" w14:textId="77777777" w:rsidR="006E1FED" w:rsidRPr="00616BC8"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14:paraId="296050D0" w14:textId="77777777" w:rsidR="006E1FED" w:rsidRPr="00616BC8"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6F090165" w14:textId="77777777" w:rsidR="006E1FED" w:rsidRPr="00616BC8" w:rsidRDefault="006E1FED" w:rsidP="006E1FED">
            <w:pPr>
              <w:spacing w:after="160" w:line="259" w:lineRule="auto"/>
              <w:rPr>
                <w:rFonts w:eastAsia="Calibri"/>
                <w:snapToGrid/>
                <w:szCs w:val="24"/>
                <w:lang w:val="bg-BG"/>
              </w:rPr>
            </w:pPr>
          </w:p>
        </w:tc>
        <w:tc>
          <w:tcPr>
            <w:tcW w:w="7796"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4787649F" w14:textId="77777777" w:rsidR="006E1FED" w:rsidRPr="00616BC8" w:rsidRDefault="006E1FED" w:rsidP="00E60925">
            <w:pPr>
              <w:autoSpaceDE w:val="0"/>
              <w:autoSpaceDN w:val="0"/>
              <w:adjustRightInd w:val="0"/>
              <w:spacing w:after="60"/>
              <w:jc w:val="both"/>
              <w:rPr>
                <w:snapToGrid/>
                <w:color w:val="000000"/>
                <w:szCs w:val="24"/>
                <w:lang w:val="bg-BG" w:eastAsia="bg-BG"/>
              </w:rPr>
            </w:pPr>
            <w:r w:rsidRPr="00616BC8">
              <w:rPr>
                <w:snapToGrid/>
                <w:color w:val="000000"/>
                <w:szCs w:val="24"/>
                <w:lang w:val="bg-BG" w:eastAsia="bg-BG"/>
              </w:rPr>
              <w:t xml:space="preserve">Източник на информация – ИСУН 2020, Формуляр за кандидатстване </w:t>
            </w:r>
          </w:p>
          <w:p w14:paraId="302BF504" w14:textId="77777777" w:rsidR="006E1FED" w:rsidRPr="00E60925" w:rsidRDefault="006E1FED" w:rsidP="00E60925">
            <w:pPr>
              <w:autoSpaceDE w:val="0"/>
              <w:autoSpaceDN w:val="0"/>
              <w:adjustRightInd w:val="0"/>
              <w:spacing w:after="60"/>
              <w:jc w:val="both"/>
              <w:rPr>
                <w:snapToGrid/>
                <w:color w:val="000000"/>
                <w:szCs w:val="24"/>
                <w:u w:val="single"/>
                <w:lang w:val="bg-BG" w:eastAsia="bg-BG"/>
              </w:rPr>
            </w:pPr>
            <w:r w:rsidRPr="00E60925">
              <w:rPr>
                <w:snapToGrid/>
                <w:color w:val="000000"/>
                <w:szCs w:val="24"/>
                <w:u w:val="single"/>
                <w:lang w:val="bg-BG" w:eastAsia="bg-BG"/>
              </w:rPr>
              <w:t>Принципни действия:</w:t>
            </w:r>
          </w:p>
          <w:p w14:paraId="21635859" w14:textId="786A07F0" w:rsidR="006E1FED" w:rsidRPr="002D5137" w:rsidRDefault="006E1FED" w:rsidP="00EB6DA6">
            <w:pPr>
              <w:spacing w:after="160" w:line="259" w:lineRule="auto"/>
              <w:jc w:val="both"/>
              <w:rPr>
                <w:rFonts w:eastAsia="Calibri"/>
                <w:snapToGrid/>
                <w:szCs w:val="24"/>
                <w:lang w:val="bg-BG"/>
              </w:rPr>
            </w:pPr>
            <w:r w:rsidRPr="002D5137">
              <w:rPr>
                <w:rFonts w:eastAsia="Calibri"/>
                <w:snapToGrid/>
                <w:szCs w:val="24"/>
                <w:lang w:val="bg-BG"/>
              </w:rPr>
              <w:t>В случай че текстът на предложението не е на български език</w:t>
            </w:r>
            <w:r w:rsidR="008C6F24" w:rsidRPr="002D5137">
              <w:rPr>
                <w:rFonts w:eastAsia="Calibri"/>
                <w:snapToGrid/>
                <w:szCs w:val="24"/>
                <w:lang w:val="bg-BG"/>
              </w:rPr>
              <w:t xml:space="preserve"> (с изключение на текстовете, за които се изисква информация на английски език) </w:t>
            </w:r>
            <w:r w:rsidRPr="002D5137">
              <w:rPr>
                <w:rFonts w:eastAsia="Calibri"/>
                <w:snapToGrid/>
                <w:szCs w:val="24"/>
                <w:lang w:val="bg-BG"/>
              </w:rPr>
              <w:t>проектното предложение се отхвърля</w:t>
            </w:r>
            <w:r w:rsidR="008C6F24" w:rsidRPr="002D5137">
              <w:rPr>
                <w:rFonts w:eastAsia="Calibri"/>
                <w:snapToGrid/>
                <w:szCs w:val="24"/>
                <w:lang w:val="bg-BG"/>
              </w:rPr>
              <w:t>.</w:t>
            </w:r>
          </w:p>
        </w:tc>
      </w:tr>
      <w:tr w:rsidR="006E1FED" w:rsidRPr="007B300A" w14:paraId="2BFA49F2" w14:textId="77777777" w:rsidTr="002F5438">
        <w:tc>
          <w:tcPr>
            <w:tcW w:w="5174" w:type="dxa"/>
            <w:tcBorders>
              <w:top w:val="single" w:sz="4" w:space="0" w:color="auto"/>
              <w:left w:val="single" w:sz="4" w:space="0" w:color="auto"/>
              <w:bottom w:val="single" w:sz="4" w:space="0" w:color="auto"/>
              <w:right w:val="single" w:sz="4" w:space="0" w:color="auto"/>
            </w:tcBorders>
          </w:tcPr>
          <w:p w14:paraId="082956AE" w14:textId="34EECA4F" w:rsidR="006E1FED" w:rsidRPr="0095260E"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5</w:t>
            </w:r>
            <w:r w:rsidR="0056303B">
              <w:rPr>
                <w:rFonts w:eastAsia="Calibri"/>
                <w:snapToGrid/>
                <w:szCs w:val="24"/>
                <w:lang w:val="bg-BG"/>
              </w:rPr>
              <w:t>.</w:t>
            </w:r>
            <w:r w:rsidR="005947D5">
              <w:rPr>
                <w:rFonts w:eastAsia="Calibri"/>
                <w:snapToGrid/>
                <w:szCs w:val="24"/>
                <w:lang w:val="bg-BG"/>
              </w:rPr>
              <w:t xml:space="preserve"> </w:t>
            </w:r>
            <w:r w:rsidR="006E1FED" w:rsidRPr="0095260E">
              <w:rPr>
                <w:rFonts w:eastAsia="Calibri"/>
                <w:snapToGrid/>
                <w:szCs w:val="24"/>
                <w:lang w:val="bg-BG"/>
              </w:rPr>
              <w:t>Целите на проекта са в съответствие с целите на конкретната процедура</w:t>
            </w:r>
          </w:p>
        </w:tc>
        <w:tc>
          <w:tcPr>
            <w:tcW w:w="638" w:type="dxa"/>
            <w:tcBorders>
              <w:top w:val="single" w:sz="4" w:space="0" w:color="auto"/>
              <w:left w:val="single" w:sz="4" w:space="0" w:color="auto"/>
              <w:bottom w:val="single" w:sz="4" w:space="0" w:color="auto"/>
              <w:right w:val="single" w:sz="4" w:space="0" w:color="auto"/>
            </w:tcBorders>
          </w:tcPr>
          <w:p w14:paraId="34EF0AC2" w14:textId="77777777" w:rsidR="006E1FED" w:rsidRPr="0095260E"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17C7B22" w14:textId="77777777" w:rsidR="006E1FED" w:rsidRPr="0095260E"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F8CAC35" w14:textId="77777777" w:rsidR="006E1FED" w:rsidRPr="0095260E" w:rsidRDefault="006E1FED" w:rsidP="006E1FED">
            <w:pPr>
              <w:spacing w:after="160" w:line="259" w:lineRule="auto"/>
              <w:jc w:val="both"/>
              <w:rPr>
                <w:rFonts w:eastAsia="Calibri"/>
                <w:snapToGrid/>
                <w:szCs w:val="24"/>
                <w:lang w:val="bg-BG"/>
              </w:rPr>
            </w:pPr>
          </w:p>
        </w:tc>
        <w:tc>
          <w:tcPr>
            <w:tcW w:w="7796" w:type="dxa"/>
            <w:gridSpan w:val="3"/>
            <w:tcBorders>
              <w:top w:val="single" w:sz="4" w:space="0" w:color="auto"/>
              <w:left w:val="single" w:sz="4" w:space="0" w:color="auto"/>
              <w:bottom w:val="single" w:sz="4" w:space="0" w:color="auto"/>
              <w:right w:val="single" w:sz="4" w:space="0" w:color="auto"/>
            </w:tcBorders>
          </w:tcPr>
          <w:p w14:paraId="42B73376" w14:textId="77777777" w:rsidR="006E1FED" w:rsidRPr="0095260E" w:rsidRDefault="006E1FED" w:rsidP="0095260E">
            <w:pPr>
              <w:autoSpaceDE w:val="0"/>
              <w:autoSpaceDN w:val="0"/>
              <w:adjustRightInd w:val="0"/>
              <w:spacing w:after="6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Формуляр за кандидатстване </w:t>
            </w:r>
          </w:p>
          <w:p w14:paraId="093E1747" w14:textId="77777777" w:rsidR="006E1FED" w:rsidRPr="0095260E" w:rsidRDefault="006E1FED" w:rsidP="0095260E">
            <w:pPr>
              <w:autoSpaceDE w:val="0"/>
              <w:autoSpaceDN w:val="0"/>
              <w:adjustRightInd w:val="0"/>
              <w:spacing w:after="60"/>
              <w:jc w:val="both"/>
              <w:rPr>
                <w:snapToGrid/>
                <w:color w:val="000000"/>
                <w:szCs w:val="24"/>
                <w:u w:val="single"/>
                <w:lang w:val="bg-BG" w:eastAsia="bg-BG"/>
              </w:rPr>
            </w:pPr>
            <w:r w:rsidRPr="0095260E">
              <w:rPr>
                <w:snapToGrid/>
                <w:color w:val="000000"/>
                <w:szCs w:val="24"/>
                <w:u w:val="single"/>
                <w:lang w:val="bg-BG" w:eastAsia="bg-BG"/>
              </w:rPr>
              <w:t>Принципни действия:</w:t>
            </w:r>
          </w:p>
          <w:p w14:paraId="2E0FB75E" w14:textId="1465D2A4" w:rsidR="006E1FED" w:rsidRPr="0095260E" w:rsidRDefault="006E1FED" w:rsidP="006E1FED">
            <w:pPr>
              <w:spacing w:after="160" w:line="259" w:lineRule="auto"/>
              <w:jc w:val="both"/>
              <w:rPr>
                <w:rFonts w:eastAsia="Calibri"/>
                <w:snapToGrid/>
                <w:szCs w:val="24"/>
                <w:lang w:val="bg-BG"/>
              </w:rPr>
            </w:pPr>
            <w:r w:rsidRPr="0095260E">
              <w:rPr>
                <w:rFonts w:eastAsia="Calibri"/>
                <w:snapToGrid/>
                <w:szCs w:val="24"/>
                <w:lang w:val="bg-BG"/>
              </w:rPr>
              <w:t>В случай</w:t>
            </w:r>
            <w:r w:rsidR="009E7548">
              <w:rPr>
                <w:rFonts w:eastAsia="Calibri"/>
                <w:snapToGrid/>
                <w:szCs w:val="24"/>
                <w:lang w:val="bg-BG"/>
              </w:rPr>
              <w:t>,</w:t>
            </w:r>
            <w:r w:rsidRPr="0095260E">
              <w:rPr>
                <w:rFonts w:eastAsia="Calibri"/>
                <w:snapToGrid/>
                <w:szCs w:val="24"/>
                <w:lang w:val="bg-BG"/>
              </w:rPr>
              <w:t xml:space="preserve">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7B300A" w14:paraId="2C011296" w14:textId="77777777" w:rsidTr="002F5438">
        <w:tc>
          <w:tcPr>
            <w:tcW w:w="5174" w:type="dxa"/>
            <w:tcBorders>
              <w:top w:val="single" w:sz="4" w:space="0" w:color="auto"/>
              <w:left w:val="single" w:sz="4" w:space="0" w:color="auto"/>
              <w:bottom w:val="single" w:sz="4" w:space="0" w:color="auto"/>
              <w:right w:val="single" w:sz="4" w:space="0" w:color="auto"/>
            </w:tcBorders>
          </w:tcPr>
          <w:p w14:paraId="3BF3969E" w14:textId="0D0815F4" w:rsidR="006E1FED" w:rsidRPr="00424C5A" w:rsidRDefault="0032152C" w:rsidP="0087158B">
            <w:pPr>
              <w:tabs>
                <w:tab w:val="left" w:pos="-284"/>
              </w:tabs>
              <w:spacing w:after="160" w:line="240" w:lineRule="exact"/>
              <w:jc w:val="both"/>
              <w:rPr>
                <w:rFonts w:eastAsia="Calibri"/>
                <w:snapToGrid/>
                <w:szCs w:val="24"/>
                <w:lang w:val="bg-BG"/>
              </w:rPr>
            </w:pPr>
            <w:r>
              <w:rPr>
                <w:rFonts w:eastAsia="Calibri"/>
                <w:snapToGrid/>
                <w:szCs w:val="24"/>
                <w:lang w:val="bg-BG"/>
              </w:rPr>
              <w:t>6</w:t>
            </w:r>
            <w:r w:rsidR="0056303B">
              <w:rPr>
                <w:rFonts w:eastAsia="Calibri"/>
                <w:snapToGrid/>
                <w:szCs w:val="24"/>
                <w:lang w:val="bg-BG"/>
              </w:rPr>
              <w:t>.</w:t>
            </w:r>
            <w:r w:rsidR="005947D5">
              <w:rPr>
                <w:rFonts w:eastAsia="Calibri"/>
                <w:snapToGrid/>
                <w:szCs w:val="24"/>
                <w:lang w:val="bg-BG"/>
              </w:rPr>
              <w:t xml:space="preserve"> </w:t>
            </w:r>
            <w:r w:rsidR="006E1FED" w:rsidRPr="0095260E">
              <w:rPr>
                <w:rFonts w:eastAsia="Calibri"/>
                <w:snapToGrid/>
                <w:szCs w:val="24"/>
                <w:lang w:val="bg-BG"/>
              </w:rPr>
              <w:t xml:space="preserve">Проектното предложение отговаря на изискванията за териториален обхват - </w:t>
            </w:r>
            <w:r w:rsidR="006E1FED" w:rsidRPr="00BC39C3">
              <w:rPr>
                <w:snapToGrid/>
                <w:szCs w:val="24"/>
                <w:lang w:val="bg-BG"/>
              </w:rPr>
              <w:lastRenderedPageBreak/>
              <w:t xml:space="preserve">дейностите се изпълняват на територията на </w:t>
            </w:r>
            <w:r w:rsidR="00AD38B8">
              <w:rPr>
                <w:snapToGrid/>
                <w:szCs w:val="24"/>
                <w:lang w:val="bg-BG"/>
              </w:rPr>
              <w:t xml:space="preserve">МИГ </w:t>
            </w:r>
            <w:r w:rsidR="0087158B">
              <w:rPr>
                <w:snapToGrid/>
                <w:szCs w:val="24"/>
                <w:lang w:val="bg-BG"/>
              </w:rPr>
              <w:t>- Община Марица</w:t>
            </w:r>
            <w:r w:rsidR="006E1FED" w:rsidRPr="00BC39C3">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AE5ECBD" w14:textId="77777777" w:rsidR="006E1FED" w:rsidRPr="00424C5A"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1B7D11F" w14:textId="77777777" w:rsidR="006E1FED" w:rsidRPr="00424C5A"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3DE7085" w14:textId="77777777" w:rsidR="006E1FED" w:rsidRPr="00424C5A" w:rsidRDefault="006E1FED" w:rsidP="006E1FED">
            <w:pPr>
              <w:spacing w:after="160" w:line="259" w:lineRule="auto"/>
              <w:jc w:val="both"/>
              <w:rPr>
                <w:rFonts w:eastAsia="Calibri"/>
                <w:snapToGrid/>
                <w:szCs w:val="24"/>
                <w:lang w:val="bg-BG"/>
              </w:rPr>
            </w:pPr>
          </w:p>
        </w:tc>
        <w:tc>
          <w:tcPr>
            <w:tcW w:w="7796" w:type="dxa"/>
            <w:gridSpan w:val="3"/>
            <w:tcBorders>
              <w:top w:val="single" w:sz="4" w:space="0" w:color="auto"/>
              <w:left w:val="single" w:sz="4" w:space="0" w:color="auto"/>
              <w:bottom w:val="single" w:sz="4" w:space="0" w:color="auto"/>
              <w:right w:val="single" w:sz="4" w:space="0" w:color="auto"/>
            </w:tcBorders>
          </w:tcPr>
          <w:p w14:paraId="378F8B7D" w14:textId="211B0829" w:rsidR="006E1FED" w:rsidRPr="00BC39C3" w:rsidRDefault="006E1FED" w:rsidP="0095260E">
            <w:pPr>
              <w:autoSpaceDE w:val="0"/>
              <w:autoSpaceDN w:val="0"/>
              <w:adjustRightInd w:val="0"/>
              <w:spacing w:after="60"/>
              <w:jc w:val="both"/>
              <w:rPr>
                <w:snapToGrid/>
                <w:color w:val="000000"/>
                <w:szCs w:val="24"/>
                <w:lang w:val="bg-BG" w:eastAsia="bg-BG"/>
              </w:rPr>
            </w:pPr>
            <w:r w:rsidRPr="00BC39C3">
              <w:rPr>
                <w:snapToGrid/>
                <w:color w:val="000000"/>
                <w:szCs w:val="24"/>
                <w:lang w:val="bg-BG" w:eastAsia="bg-BG"/>
              </w:rPr>
              <w:t xml:space="preserve">Източник на информация - Формуляр за кандидатстване, секция 1 „Основни данни“, поле „Местонахождение (Място на изпълнение на </w:t>
            </w:r>
            <w:r w:rsidRPr="00BC39C3">
              <w:rPr>
                <w:snapToGrid/>
                <w:color w:val="000000"/>
                <w:szCs w:val="24"/>
                <w:lang w:val="bg-BG" w:eastAsia="bg-BG"/>
              </w:rPr>
              <w:lastRenderedPageBreak/>
              <w:t xml:space="preserve">проекта)“ </w:t>
            </w:r>
            <w:r w:rsidRPr="00BC39C3">
              <w:rPr>
                <w:bCs/>
                <w:snapToGrid/>
                <w:color w:val="000000"/>
                <w:szCs w:val="24"/>
                <w:lang w:val="bg-BG" w:eastAsia="bg-BG"/>
              </w:rPr>
              <w:t>във Формуляра за кандидатстване</w:t>
            </w:r>
          </w:p>
          <w:p w14:paraId="18E706EA" w14:textId="77777777" w:rsidR="006E1FED" w:rsidRPr="00424C5A" w:rsidRDefault="006E1FED" w:rsidP="0095260E">
            <w:pPr>
              <w:autoSpaceDE w:val="0"/>
              <w:autoSpaceDN w:val="0"/>
              <w:adjustRightInd w:val="0"/>
              <w:spacing w:after="60"/>
              <w:jc w:val="both"/>
              <w:rPr>
                <w:snapToGrid/>
                <w:color w:val="000000"/>
                <w:szCs w:val="24"/>
                <w:u w:val="single"/>
                <w:lang w:val="bg-BG" w:eastAsia="bg-BG"/>
              </w:rPr>
            </w:pPr>
            <w:r w:rsidRPr="00424C5A">
              <w:rPr>
                <w:snapToGrid/>
                <w:color w:val="000000"/>
                <w:szCs w:val="24"/>
                <w:u w:val="single"/>
                <w:lang w:val="bg-BG" w:eastAsia="bg-BG"/>
              </w:rPr>
              <w:t>Принципни действия:</w:t>
            </w:r>
          </w:p>
          <w:p w14:paraId="720103F0" w14:textId="26E94393" w:rsidR="006E1FED" w:rsidRPr="00424C5A" w:rsidRDefault="006E1FED" w:rsidP="0087158B">
            <w:pPr>
              <w:spacing w:after="160" w:line="259" w:lineRule="auto"/>
              <w:jc w:val="both"/>
              <w:rPr>
                <w:rFonts w:eastAsia="Calibri"/>
                <w:snapToGrid/>
                <w:szCs w:val="24"/>
                <w:lang w:val="bg-BG"/>
              </w:rPr>
            </w:pPr>
            <w:r w:rsidRPr="00424C5A">
              <w:rPr>
                <w:rFonts w:eastAsia="Calibri"/>
                <w:snapToGrid/>
                <w:szCs w:val="24"/>
                <w:lang w:val="bg-BG"/>
              </w:rPr>
              <w:t xml:space="preserve">В случай че проектното предложение не отговаря на изискванията за териториален обхват и изпълнението на дейностите ще се осъществява извън </w:t>
            </w:r>
            <w:r w:rsidRPr="00BC39C3">
              <w:rPr>
                <w:snapToGrid/>
                <w:color w:val="000000"/>
                <w:szCs w:val="24"/>
                <w:lang w:val="bg-BG" w:eastAsia="bg-BG"/>
              </w:rPr>
              <w:t xml:space="preserve">територията на </w:t>
            </w:r>
            <w:r w:rsidR="00AD38B8">
              <w:rPr>
                <w:snapToGrid/>
                <w:color w:val="000000"/>
                <w:szCs w:val="24"/>
                <w:lang w:val="bg-BG" w:eastAsia="bg-BG"/>
              </w:rPr>
              <w:t xml:space="preserve">МИГ </w:t>
            </w:r>
            <w:r w:rsidR="0087158B">
              <w:rPr>
                <w:snapToGrid/>
                <w:color w:val="000000"/>
                <w:szCs w:val="24"/>
                <w:lang w:val="bg-BG" w:eastAsia="bg-BG"/>
              </w:rPr>
              <w:t>- Община Марица</w:t>
            </w:r>
            <w:r w:rsidR="0087158B" w:rsidRPr="00424C5A">
              <w:rPr>
                <w:rFonts w:eastAsia="Calibri"/>
                <w:snapToGrid/>
                <w:szCs w:val="24"/>
                <w:lang w:val="bg-BG"/>
              </w:rPr>
              <w:t xml:space="preserve">, </w:t>
            </w:r>
            <w:r w:rsidRPr="00424C5A">
              <w:rPr>
                <w:rFonts w:eastAsia="Calibri"/>
                <w:snapToGrid/>
                <w:szCs w:val="24"/>
                <w:lang w:val="bg-BG"/>
              </w:rPr>
              <w:t>проектът ще бъде отхвърлен.</w:t>
            </w:r>
          </w:p>
        </w:tc>
      </w:tr>
      <w:tr w:rsidR="00DD77C9" w:rsidRPr="007B300A" w14:paraId="1B5758E8" w14:textId="77777777" w:rsidTr="002F5438">
        <w:tc>
          <w:tcPr>
            <w:tcW w:w="5174" w:type="dxa"/>
            <w:tcBorders>
              <w:top w:val="single" w:sz="4" w:space="0" w:color="auto"/>
              <w:left w:val="single" w:sz="4" w:space="0" w:color="auto"/>
              <w:bottom w:val="single" w:sz="4" w:space="0" w:color="auto"/>
              <w:right w:val="single" w:sz="4" w:space="0" w:color="auto"/>
            </w:tcBorders>
            <w:shd w:val="clear" w:color="auto" w:fill="FFFFFF"/>
          </w:tcPr>
          <w:p w14:paraId="5A7DA7CD" w14:textId="0349682B" w:rsidR="00DD77C9" w:rsidRPr="00EA6402" w:rsidRDefault="00934BBA" w:rsidP="00934BBA">
            <w:pPr>
              <w:tabs>
                <w:tab w:val="left" w:pos="-284"/>
              </w:tabs>
              <w:spacing w:after="160" w:line="240" w:lineRule="exact"/>
              <w:jc w:val="both"/>
              <w:rPr>
                <w:rFonts w:eastAsia="Calibri"/>
                <w:snapToGrid/>
                <w:szCs w:val="24"/>
                <w:lang w:val="bg-BG"/>
              </w:rPr>
            </w:pPr>
            <w:r w:rsidRPr="00934BBA">
              <w:rPr>
                <w:rFonts w:eastAsia="Calibri"/>
                <w:snapToGrid/>
                <w:szCs w:val="24"/>
                <w:lang w:val="bg-BG"/>
              </w:rPr>
              <w:lastRenderedPageBreak/>
              <w:t>7. Дейностите по проекта са в съответствие с целите на Национална стратегия за намаляване на бедността и насърчаване на социалното включване 2020 г. и  Национална стратегия за дългосрочна грижа.</w:t>
            </w: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219B4B1A" w14:textId="77777777" w:rsidR="00DD77C9" w:rsidRPr="00432609" w:rsidRDefault="00DD77C9" w:rsidP="00EA6402">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5D9CDFF0" w14:textId="77777777" w:rsidR="00DD77C9" w:rsidRPr="00432609" w:rsidRDefault="00DD77C9" w:rsidP="00EA6402">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6647DC91" w14:textId="77777777" w:rsidR="00DD77C9" w:rsidRPr="00432609" w:rsidRDefault="00DD77C9" w:rsidP="00EA6402">
            <w:pPr>
              <w:spacing w:after="160" w:line="259" w:lineRule="auto"/>
              <w:jc w:val="both"/>
              <w:rPr>
                <w:rFonts w:eastAsia="Calibri"/>
                <w:snapToGrid/>
                <w:szCs w:val="24"/>
                <w:lang w:val="bg-BG"/>
              </w:rPr>
            </w:pPr>
          </w:p>
        </w:tc>
        <w:tc>
          <w:tcPr>
            <w:tcW w:w="7796" w:type="dxa"/>
            <w:gridSpan w:val="3"/>
            <w:tcBorders>
              <w:top w:val="single" w:sz="4" w:space="0" w:color="auto"/>
              <w:left w:val="single" w:sz="4" w:space="0" w:color="auto"/>
              <w:bottom w:val="single" w:sz="4" w:space="0" w:color="auto"/>
              <w:right w:val="single" w:sz="4" w:space="0" w:color="auto"/>
            </w:tcBorders>
            <w:shd w:val="clear" w:color="auto" w:fill="FFFFFF"/>
          </w:tcPr>
          <w:p w14:paraId="476F7D22" w14:textId="77777777" w:rsidR="00934BBA" w:rsidRDefault="00934BBA" w:rsidP="00934BBA">
            <w:pPr>
              <w:autoSpaceDE w:val="0"/>
              <w:autoSpaceDN w:val="0"/>
              <w:adjustRightInd w:val="0"/>
              <w:spacing w:after="60"/>
              <w:jc w:val="both"/>
              <w:rPr>
                <w:rFonts w:eastAsia="Calibri"/>
                <w:snapToGrid/>
                <w:szCs w:val="24"/>
                <w:lang w:val="bg-BG"/>
              </w:rPr>
            </w:pPr>
            <w:r w:rsidRPr="0087158B">
              <w:rPr>
                <w:snapToGrid/>
                <w:color w:val="000000"/>
                <w:szCs w:val="24"/>
                <w:lang w:val="bg-BG" w:eastAsia="bg-BG"/>
              </w:rPr>
              <w:t>Източник на информация - ИСУН 2020, Формуляр за кандидатстване, секция План за изпълнение/дейности по проекта</w:t>
            </w:r>
            <w:r>
              <w:rPr>
                <w:snapToGrid/>
                <w:color w:val="000000"/>
                <w:szCs w:val="24"/>
                <w:lang w:val="bg-BG" w:eastAsia="bg-BG"/>
              </w:rPr>
              <w:t xml:space="preserve">, </w:t>
            </w:r>
            <w:r w:rsidRPr="0087158B">
              <w:rPr>
                <w:snapToGrid/>
                <w:color w:val="000000"/>
                <w:szCs w:val="24"/>
                <w:lang w:val="bg-BG" w:eastAsia="bg-BG"/>
              </w:rPr>
              <w:t xml:space="preserve"> </w:t>
            </w:r>
            <w:r w:rsidRPr="00DD77C9">
              <w:rPr>
                <w:rFonts w:eastAsia="Calibri"/>
                <w:snapToGrid/>
                <w:szCs w:val="24"/>
                <w:lang w:val="bg-BG"/>
              </w:rPr>
              <w:t>Национална стратегия за намаляване на бедността и насърчаване на социалното включване 2020 г. и  Национална стратегия за дългосрочна грижа</w:t>
            </w:r>
          </w:p>
          <w:p w14:paraId="1B206070" w14:textId="77777777" w:rsidR="00934BBA" w:rsidRPr="00424C5A" w:rsidRDefault="00934BBA" w:rsidP="00934BBA">
            <w:pPr>
              <w:autoSpaceDE w:val="0"/>
              <w:autoSpaceDN w:val="0"/>
              <w:adjustRightInd w:val="0"/>
              <w:spacing w:after="60"/>
              <w:jc w:val="both"/>
              <w:rPr>
                <w:snapToGrid/>
                <w:color w:val="000000"/>
                <w:szCs w:val="24"/>
                <w:u w:val="single"/>
                <w:lang w:val="bg-BG" w:eastAsia="bg-BG"/>
              </w:rPr>
            </w:pPr>
            <w:r w:rsidRPr="00424C5A">
              <w:rPr>
                <w:snapToGrid/>
                <w:color w:val="000000"/>
                <w:szCs w:val="24"/>
                <w:u w:val="single"/>
                <w:lang w:val="bg-BG" w:eastAsia="bg-BG"/>
              </w:rPr>
              <w:t>Принципни действия:</w:t>
            </w:r>
          </w:p>
          <w:p w14:paraId="6DE59378" w14:textId="2B5F47B2" w:rsidR="00DD77C9" w:rsidRPr="0087158B" w:rsidRDefault="00934BBA" w:rsidP="00EA6402">
            <w:pPr>
              <w:autoSpaceDE w:val="0"/>
              <w:autoSpaceDN w:val="0"/>
              <w:adjustRightInd w:val="0"/>
              <w:spacing w:after="60"/>
              <w:jc w:val="both"/>
              <w:rPr>
                <w:snapToGrid/>
                <w:color w:val="000000"/>
                <w:szCs w:val="24"/>
                <w:lang w:val="bg-BG" w:eastAsia="bg-BG"/>
              </w:rPr>
            </w:pPr>
            <w:r w:rsidRPr="00424C5A">
              <w:rPr>
                <w:rFonts w:eastAsia="Calibri"/>
                <w:snapToGrid/>
                <w:szCs w:val="24"/>
                <w:lang w:val="bg-BG"/>
              </w:rPr>
              <w:t xml:space="preserve">В случай че </w:t>
            </w:r>
            <w:r>
              <w:rPr>
                <w:rFonts w:eastAsia="Calibri"/>
                <w:snapToGrid/>
                <w:szCs w:val="24"/>
                <w:lang w:val="bg-BG"/>
              </w:rPr>
              <w:t xml:space="preserve">дейностите по </w:t>
            </w:r>
            <w:r w:rsidRPr="00424C5A">
              <w:rPr>
                <w:rFonts w:eastAsia="Calibri"/>
                <w:snapToGrid/>
                <w:szCs w:val="24"/>
                <w:lang w:val="bg-BG"/>
              </w:rPr>
              <w:t>проект</w:t>
            </w:r>
            <w:r>
              <w:rPr>
                <w:rFonts w:eastAsia="Calibri"/>
                <w:snapToGrid/>
                <w:szCs w:val="24"/>
                <w:lang w:val="bg-BG"/>
              </w:rPr>
              <w:t>а</w:t>
            </w:r>
            <w:r w:rsidRPr="00424C5A">
              <w:rPr>
                <w:rFonts w:eastAsia="Calibri"/>
                <w:snapToGrid/>
                <w:szCs w:val="24"/>
                <w:lang w:val="bg-BG"/>
              </w:rPr>
              <w:t xml:space="preserve"> не </w:t>
            </w:r>
            <w:r>
              <w:rPr>
                <w:rFonts w:eastAsia="Calibri"/>
                <w:snapToGrid/>
                <w:szCs w:val="24"/>
                <w:lang w:val="bg-BG"/>
              </w:rPr>
              <w:t xml:space="preserve">са в съответствие </w:t>
            </w:r>
            <w:r w:rsidRPr="00DD77C9">
              <w:rPr>
                <w:rFonts w:eastAsia="Calibri"/>
                <w:snapToGrid/>
                <w:szCs w:val="24"/>
                <w:lang w:val="bg-BG"/>
              </w:rPr>
              <w:t>с целите на Национална стратегия за намаляване на бедността и насърчаване на социалното включване 2020 г. и  Национална стратегия за дългосрочна грижа</w:t>
            </w:r>
            <w:r w:rsidRPr="00424C5A">
              <w:rPr>
                <w:rFonts w:eastAsia="Calibri"/>
                <w:snapToGrid/>
                <w:szCs w:val="24"/>
                <w:lang w:val="bg-BG"/>
              </w:rPr>
              <w:t>, проектът ще бъде отхвърлен.</w:t>
            </w:r>
          </w:p>
        </w:tc>
      </w:tr>
      <w:tr w:rsidR="00EA6402" w:rsidRPr="007B300A" w14:paraId="38C7A4C1" w14:textId="77777777" w:rsidTr="002F5438">
        <w:tc>
          <w:tcPr>
            <w:tcW w:w="5174" w:type="dxa"/>
            <w:tcBorders>
              <w:top w:val="single" w:sz="4" w:space="0" w:color="auto"/>
              <w:left w:val="single" w:sz="4" w:space="0" w:color="auto"/>
              <w:bottom w:val="single" w:sz="4" w:space="0" w:color="auto"/>
              <w:right w:val="single" w:sz="4" w:space="0" w:color="auto"/>
            </w:tcBorders>
            <w:shd w:val="clear" w:color="auto" w:fill="FFFFFF"/>
          </w:tcPr>
          <w:p w14:paraId="6FC20BDB" w14:textId="37FAD610" w:rsidR="00EA6402" w:rsidRPr="00EA6402" w:rsidRDefault="00F73C40" w:rsidP="00EA6402">
            <w:pPr>
              <w:tabs>
                <w:tab w:val="left" w:pos="-284"/>
              </w:tabs>
              <w:spacing w:after="160" w:line="240" w:lineRule="exact"/>
              <w:jc w:val="both"/>
              <w:rPr>
                <w:rFonts w:eastAsia="Calibri"/>
                <w:snapToGrid/>
                <w:szCs w:val="24"/>
                <w:lang w:val="bg-BG"/>
              </w:rPr>
            </w:pPr>
            <w:r>
              <w:rPr>
                <w:rFonts w:eastAsia="Calibri"/>
                <w:snapToGrid/>
                <w:szCs w:val="24"/>
                <w:lang w:val="bg-BG"/>
              </w:rPr>
              <w:t>8</w:t>
            </w:r>
            <w:r w:rsidR="00EA6402" w:rsidRPr="00EA6402">
              <w:rPr>
                <w:rFonts w:eastAsia="Calibri"/>
                <w:snapToGrid/>
                <w:szCs w:val="24"/>
                <w:lang w:val="bg-BG"/>
              </w:rPr>
              <w:t>.Проектното предложение съдържа поне една допустима дейност</w:t>
            </w:r>
            <w:r w:rsidR="001627FA">
              <w:rPr>
                <w:rFonts w:eastAsia="Calibri"/>
                <w:snapToGrid/>
                <w:szCs w:val="24"/>
                <w:lang w:val="bg-BG"/>
              </w:rPr>
              <w:t xml:space="preserve"> съгласно т. 13.2. от </w:t>
            </w:r>
            <w:r w:rsidR="001627FA" w:rsidRPr="008817F3">
              <w:rPr>
                <w:rFonts w:eastAsia="Calibri"/>
                <w:snapToGrid/>
                <w:szCs w:val="24"/>
                <w:lang w:val="bg-BG"/>
              </w:rPr>
              <w:t>Условията</w:t>
            </w:r>
            <w:r w:rsidR="001627FA" w:rsidRPr="00432609">
              <w:rPr>
                <w:rFonts w:eastAsia="Calibri"/>
                <w:snapToGrid/>
                <w:szCs w:val="24"/>
                <w:lang w:val="bg-BG"/>
              </w:rPr>
              <w:t xml:space="preserve"> за кандидатстване</w:t>
            </w:r>
            <w:r w:rsidR="001627FA">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024DD4A9" w14:textId="77777777" w:rsidR="00EA6402" w:rsidRPr="00432609" w:rsidRDefault="00EA6402" w:rsidP="00EA6402">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7EE413DC" w14:textId="77777777" w:rsidR="00EA6402" w:rsidRPr="00432609" w:rsidRDefault="00EA6402" w:rsidP="00EA6402">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0EDACF2C" w14:textId="77777777" w:rsidR="00EA6402" w:rsidRPr="00432609" w:rsidRDefault="00EA6402" w:rsidP="00EA6402">
            <w:pPr>
              <w:spacing w:after="160" w:line="259" w:lineRule="auto"/>
              <w:jc w:val="both"/>
              <w:rPr>
                <w:rFonts w:eastAsia="Calibri"/>
                <w:snapToGrid/>
                <w:szCs w:val="24"/>
                <w:lang w:val="bg-BG"/>
              </w:rPr>
            </w:pPr>
          </w:p>
        </w:tc>
        <w:tc>
          <w:tcPr>
            <w:tcW w:w="7796" w:type="dxa"/>
            <w:gridSpan w:val="3"/>
            <w:tcBorders>
              <w:top w:val="single" w:sz="4" w:space="0" w:color="auto"/>
              <w:left w:val="single" w:sz="4" w:space="0" w:color="auto"/>
              <w:bottom w:val="single" w:sz="4" w:space="0" w:color="auto"/>
              <w:right w:val="single" w:sz="4" w:space="0" w:color="auto"/>
            </w:tcBorders>
            <w:shd w:val="clear" w:color="auto" w:fill="FFFFFF"/>
          </w:tcPr>
          <w:p w14:paraId="7B4A72EB" w14:textId="77777777" w:rsidR="00EA6402" w:rsidRPr="0087158B" w:rsidRDefault="00EA6402" w:rsidP="00EA6402">
            <w:pPr>
              <w:autoSpaceDE w:val="0"/>
              <w:autoSpaceDN w:val="0"/>
              <w:adjustRightInd w:val="0"/>
              <w:spacing w:after="60"/>
              <w:jc w:val="both"/>
              <w:rPr>
                <w:snapToGrid/>
                <w:color w:val="000000"/>
                <w:szCs w:val="24"/>
                <w:lang w:val="bg-BG" w:eastAsia="bg-BG"/>
              </w:rPr>
            </w:pPr>
            <w:r w:rsidRPr="0087158B">
              <w:rPr>
                <w:snapToGrid/>
                <w:color w:val="000000"/>
                <w:szCs w:val="24"/>
                <w:lang w:val="bg-BG" w:eastAsia="bg-BG"/>
              </w:rPr>
              <w:t xml:space="preserve">Източник на информация - ИСУН 2020, Формуляр за кандидатстване, секция План за изпълнение/дейности по проекта </w:t>
            </w:r>
          </w:p>
          <w:p w14:paraId="72279A74" w14:textId="77777777" w:rsidR="00EA6402" w:rsidRPr="00EA6402" w:rsidRDefault="00EA6402" w:rsidP="00EA6402">
            <w:pPr>
              <w:autoSpaceDE w:val="0"/>
              <w:autoSpaceDN w:val="0"/>
              <w:adjustRightInd w:val="0"/>
              <w:spacing w:after="60"/>
              <w:jc w:val="both"/>
              <w:rPr>
                <w:snapToGrid/>
                <w:color w:val="000000"/>
                <w:szCs w:val="24"/>
                <w:lang w:val="bg-BG" w:eastAsia="bg-BG"/>
              </w:rPr>
            </w:pPr>
            <w:r w:rsidRPr="00EA6402">
              <w:rPr>
                <w:snapToGrid/>
                <w:color w:val="000000"/>
                <w:szCs w:val="24"/>
                <w:lang w:val="bg-BG" w:eastAsia="bg-BG"/>
              </w:rPr>
              <w:t>Принципни действия:</w:t>
            </w:r>
          </w:p>
          <w:p w14:paraId="745D425B" w14:textId="7A4BDFE4" w:rsidR="00EA6402" w:rsidRPr="00EA6402" w:rsidRDefault="00EA6402" w:rsidP="00EA6402">
            <w:pPr>
              <w:autoSpaceDE w:val="0"/>
              <w:autoSpaceDN w:val="0"/>
              <w:adjustRightInd w:val="0"/>
              <w:spacing w:after="60"/>
              <w:jc w:val="both"/>
              <w:rPr>
                <w:snapToGrid/>
                <w:color w:val="000000"/>
                <w:szCs w:val="24"/>
                <w:lang w:val="bg-BG" w:eastAsia="bg-BG"/>
              </w:rPr>
            </w:pPr>
            <w:r w:rsidRPr="0087158B">
              <w:rPr>
                <w:snapToGrid/>
                <w:color w:val="000000"/>
                <w:szCs w:val="24"/>
                <w:lang w:val="bg-BG" w:eastAsia="bg-BG"/>
              </w:rPr>
              <w:t>Проектни предложения, които не съдържат поне една допустима дейност, съгл. т. 13</w:t>
            </w:r>
            <w:r w:rsidR="001627FA">
              <w:rPr>
                <w:snapToGrid/>
                <w:color w:val="000000"/>
                <w:szCs w:val="24"/>
                <w:lang w:val="bg-BG" w:eastAsia="bg-BG"/>
              </w:rPr>
              <w:t>.2</w:t>
            </w:r>
            <w:r w:rsidRPr="0087158B">
              <w:rPr>
                <w:snapToGrid/>
                <w:color w:val="000000"/>
                <w:szCs w:val="24"/>
                <w:lang w:val="bg-BG" w:eastAsia="bg-BG"/>
              </w:rPr>
              <w:t xml:space="preserve"> от Условията за кандидатстване, ще бъдат отхвърлени.</w:t>
            </w:r>
          </w:p>
        </w:tc>
      </w:tr>
      <w:tr w:rsidR="00964712" w:rsidRPr="007B300A" w14:paraId="2D1C5DF5" w14:textId="77777777" w:rsidTr="002F5438">
        <w:tc>
          <w:tcPr>
            <w:tcW w:w="5174" w:type="dxa"/>
            <w:tcBorders>
              <w:top w:val="single" w:sz="4" w:space="0" w:color="auto"/>
              <w:left w:val="single" w:sz="4" w:space="0" w:color="auto"/>
              <w:bottom w:val="single" w:sz="4" w:space="0" w:color="auto"/>
              <w:right w:val="single" w:sz="4" w:space="0" w:color="auto"/>
            </w:tcBorders>
            <w:shd w:val="clear" w:color="auto" w:fill="FFFFFF"/>
          </w:tcPr>
          <w:p w14:paraId="3E772A8E" w14:textId="025B5170" w:rsidR="00964712" w:rsidRPr="00296CAD" w:rsidRDefault="00F73C40" w:rsidP="00A611F2">
            <w:pPr>
              <w:tabs>
                <w:tab w:val="left" w:pos="-284"/>
              </w:tabs>
              <w:spacing w:after="160" w:line="240" w:lineRule="exact"/>
              <w:jc w:val="both"/>
              <w:rPr>
                <w:rFonts w:eastAsia="Calibri"/>
                <w:snapToGrid/>
                <w:szCs w:val="24"/>
                <w:lang w:val="bg-BG"/>
              </w:rPr>
            </w:pPr>
            <w:r>
              <w:rPr>
                <w:rFonts w:eastAsia="Calibri"/>
                <w:snapToGrid/>
                <w:szCs w:val="24"/>
                <w:lang w:val="bg-BG"/>
              </w:rPr>
              <w:t>9</w:t>
            </w:r>
            <w:r w:rsidR="00FE3AAE">
              <w:rPr>
                <w:rFonts w:eastAsia="Calibri"/>
                <w:snapToGrid/>
                <w:szCs w:val="24"/>
                <w:lang w:val="bg-BG"/>
              </w:rPr>
              <w:t>.</w:t>
            </w:r>
            <w:r w:rsidR="00580B82">
              <w:rPr>
                <w:rFonts w:eastAsia="Calibri"/>
                <w:snapToGrid/>
                <w:szCs w:val="24"/>
                <w:lang w:val="bg-BG"/>
              </w:rPr>
              <w:t xml:space="preserve"> </w:t>
            </w:r>
            <w:r w:rsidR="00964712" w:rsidRPr="00296CAD">
              <w:rPr>
                <w:rFonts w:eastAsia="Calibri"/>
                <w:snapToGrid/>
                <w:szCs w:val="24"/>
                <w:lang w:val="bg-BG"/>
              </w:rPr>
              <w:t>Проектното предложение не предвижда самостоятелно реализиране на дейност 4</w:t>
            </w: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7CA86B37" w14:textId="77777777" w:rsidR="00964712" w:rsidRPr="00296CAD" w:rsidRDefault="00964712" w:rsidP="00A611F2">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642610D1" w14:textId="77777777" w:rsidR="00964712" w:rsidRPr="00296CAD" w:rsidRDefault="00964712" w:rsidP="00A611F2">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23601B16" w14:textId="77777777" w:rsidR="00964712" w:rsidRPr="00296CAD" w:rsidRDefault="00964712" w:rsidP="00A611F2">
            <w:pPr>
              <w:spacing w:after="160" w:line="259" w:lineRule="auto"/>
              <w:jc w:val="both"/>
              <w:rPr>
                <w:rFonts w:eastAsia="Calibri"/>
                <w:snapToGrid/>
                <w:szCs w:val="24"/>
                <w:lang w:val="bg-BG"/>
              </w:rPr>
            </w:pPr>
          </w:p>
        </w:tc>
        <w:tc>
          <w:tcPr>
            <w:tcW w:w="7796" w:type="dxa"/>
            <w:gridSpan w:val="3"/>
            <w:tcBorders>
              <w:top w:val="single" w:sz="4" w:space="0" w:color="auto"/>
              <w:left w:val="single" w:sz="4" w:space="0" w:color="auto"/>
              <w:bottom w:val="single" w:sz="4" w:space="0" w:color="auto"/>
              <w:right w:val="single" w:sz="4" w:space="0" w:color="auto"/>
            </w:tcBorders>
            <w:shd w:val="clear" w:color="auto" w:fill="FFFFFF"/>
          </w:tcPr>
          <w:p w14:paraId="38FBE9D1" w14:textId="77777777" w:rsidR="00964712" w:rsidRPr="00296CAD" w:rsidRDefault="00964712" w:rsidP="00A611F2">
            <w:pPr>
              <w:autoSpaceDE w:val="0"/>
              <w:autoSpaceDN w:val="0"/>
              <w:adjustRightInd w:val="0"/>
              <w:spacing w:after="60"/>
              <w:jc w:val="both"/>
              <w:rPr>
                <w:snapToGrid/>
                <w:color w:val="000000"/>
                <w:szCs w:val="24"/>
                <w:lang w:val="bg-BG" w:eastAsia="bg-BG"/>
              </w:rPr>
            </w:pPr>
            <w:r w:rsidRPr="00296CAD">
              <w:rPr>
                <w:snapToGrid/>
                <w:color w:val="000000"/>
                <w:szCs w:val="24"/>
                <w:lang w:val="bg-BG" w:eastAsia="bg-BG"/>
              </w:rPr>
              <w:t>Източник на информация - Формуляр за кандидатстване „План за изпълнение“/Дейности по проекта</w:t>
            </w:r>
          </w:p>
          <w:p w14:paraId="3345D410" w14:textId="77777777" w:rsidR="00964712" w:rsidRPr="00296CAD" w:rsidRDefault="00964712" w:rsidP="00A611F2">
            <w:pPr>
              <w:autoSpaceDE w:val="0"/>
              <w:autoSpaceDN w:val="0"/>
              <w:adjustRightInd w:val="0"/>
              <w:spacing w:after="60"/>
              <w:jc w:val="both"/>
              <w:rPr>
                <w:snapToGrid/>
                <w:color w:val="000000"/>
                <w:szCs w:val="24"/>
                <w:lang w:val="bg-BG" w:eastAsia="bg-BG"/>
              </w:rPr>
            </w:pPr>
            <w:r w:rsidRPr="00296CAD">
              <w:rPr>
                <w:snapToGrid/>
                <w:color w:val="000000"/>
                <w:szCs w:val="24"/>
                <w:lang w:val="bg-BG" w:eastAsia="bg-BG"/>
              </w:rPr>
              <w:t>Принципни действия:</w:t>
            </w:r>
          </w:p>
          <w:p w14:paraId="18E53B30" w14:textId="77777777" w:rsidR="00964712" w:rsidRPr="00296CAD" w:rsidRDefault="00964712" w:rsidP="00A611F2">
            <w:pPr>
              <w:autoSpaceDE w:val="0"/>
              <w:autoSpaceDN w:val="0"/>
              <w:adjustRightInd w:val="0"/>
              <w:spacing w:after="60"/>
              <w:jc w:val="both"/>
              <w:rPr>
                <w:snapToGrid/>
                <w:color w:val="000000"/>
                <w:szCs w:val="24"/>
                <w:lang w:val="bg-BG" w:eastAsia="bg-BG"/>
              </w:rPr>
            </w:pPr>
            <w:r w:rsidRPr="00296CAD">
              <w:rPr>
                <w:snapToGrid/>
                <w:color w:val="000000"/>
                <w:szCs w:val="24"/>
                <w:lang w:val="bg-BG" w:eastAsia="bg-BG"/>
              </w:rPr>
              <w:t xml:space="preserve">В случай, че проектното предложение включва реализиране само на дейност 4, то проектното предложение ще бъде отхвърлено. </w:t>
            </w:r>
          </w:p>
        </w:tc>
      </w:tr>
      <w:tr w:rsidR="007D0BF4" w:rsidRPr="007B300A" w14:paraId="6A46DF1C" w14:textId="77777777" w:rsidTr="002F5438">
        <w:tc>
          <w:tcPr>
            <w:tcW w:w="5174" w:type="dxa"/>
            <w:tcBorders>
              <w:top w:val="single" w:sz="4" w:space="0" w:color="auto"/>
              <w:left w:val="single" w:sz="4" w:space="0" w:color="auto"/>
              <w:bottom w:val="single" w:sz="4" w:space="0" w:color="auto"/>
              <w:right w:val="single" w:sz="4" w:space="0" w:color="auto"/>
            </w:tcBorders>
            <w:shd w:val="clear" w:color="auto" w:fill="FFFFFF"/>
          </w:tcPr>
          <w:p w14:paraId="35926A49" w14:textId="076630CF" w:rsidR="007D0BF4" w:rsidRPr="00296CAD" w:rsidRDefault="00FE3AAE" w:rsidP="00F73C40">
            <w:pPr>
              <w:tabs>
                <w:tab w:val="left" w:pos="-284"/>
              </w:tabs>
              <w:spacing w:after="160" w:line="240" w:lineRule="exact"/>
              <w:jc w:val="both"/>
              <w:rPr>
                <w:rFonts w:eastAsia="Calibri"/>
                <w:snapToGrid/>
                <w:szCs w:val="24"/>
                <w:lang w:val="bg-BG"/>
              </w:rPr>
            </w:pPr>
            <w:r>
              <w:rPr>
                <w:rFonts w:eastAsia="Calibri"/>
                <w:snapToGrid/>
                <w:szCs w:val="24"/>
                <w:lang w:val="bg-BG"/>
              </w:rPr>
              <w:t>1</w:t>
            </w:r>
            <w:r w:rsidR="00F73C40">
              <w:rPr>
                <w:rFonts w:eastAsia="Calibri"/>
                <w:snapToGrid/>
                <w:szCs w:val="24"/>
                <w:lang w:val="bg-BG"/>
              </w:rPr>
              <w:t>0</w:t>
            </w:r>
            <w:r w:rsidR="007D0BF4" w:rsidRPr="00296CAD">
              <w:rPr>
                <w:rFonts w:eastAsia="Calibri"/>
                <w:snapToGrid/>
                <w:szCs w:val="24"/>
                <w:lang w:val="bg-BG"/>
              </w:rPr>
              <w:t>.</w:t>
            </w:r>
            <w:r w:rsidR="00964712" w:rsidRPr="00744CA3">
              <w:rPr>
                <w:lang w:val="bg-BG"/>
              </w:rPr>
              <w:t xml:space="preserve"> </w:t>
            </w:r>
            <w:r w:rsidR="00964712">
              <w:rPr>
                <w:rFonts w:eastAsia="Calibri"/>
                <w:snapToGrid/>
                <w:szCs w:val="24"/>
                <w:lang w:val="bg-BG"/>
              </w:rPr>
              <w:t>В случай че проектното предложение включва</w:t>
            </w:r>
            <w:r w:rsidR="00964712" w:rsidRPr="00964712">
              <w:rPr>
                <w:rFonts w:eastAsia="Calibri"/>
                <w:snapToGrid/>
                <w:szCs w:val="24"/>
                <w:lang w:val="bg-BG"/>
              </w:rPr>
              <w:t xml:space="preserve"> Дейност 1 е </w:t>
            </w:r>
            <w:r w:rsidR="00964712">
              <w:rPr>
                <w:rFonts w:eastAsia="Calibri"/>
                <w:snapToGrid/>
                <w:szCs w:val="24"/>
                <w:lang w:val="bg-BG"/>
              </w:rPr>
              <w:t>предвидено</w:t>
            </w:r>
            <w:r w:rsidR="00964712" w:rsidRPr="00964712">
              <w:rPr>
                <w:rFonts w:eastAsia="Calibri"/>
                <w:snapToGrid/>
                <w:szCs w:val="24"/>
                <w:lang w:val="bg-BG"/>
              </w:rPr>
              <w:t xml:space="preserve"> реализиране на интегриран подход, включващ дейности насочени едновременно към членовете на семейства, зависими от грижи и лицата, които полагат грижи  за тях.</w:t>
            </w: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4D043DBF" w14:textId="77777777" w:rsidR="007D0BF4" w:rsidRPr="00296CAD" w:rsidRDefault="007D0BF4" w:rsidP="007D0BF4">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6C1B050" w14:textId="77777777" w:rsidR="007D0BF4" w:rsidRPr="00296CAD" w:rsidRDefault="007D0BF4" w:rsidP="007D0BF4">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3F95C46E" w14:textId="77777777" w:rsidR="007D0BF4" w:rsidRPr="00296CAD" w:rsidRDefault="007D0BF4" w:rsidP="007D0BF4">
            <w:pPr>
              <w:spacing w:after="160" w:line="259" w:lineRule="auto"/>
              <w:jc w:val="both"/>
              <w:rPr>
                <w:rFonts w:eastAsia="Calibri"/>
                <w:snapToGrid/>
                <w:szCs w:val="24"/>
                <w:lang w:val="bg-BG"/>
              </w:rPr>
            </w:pPr>
          </w:p>
        </w:tc>
        <w:tc>
          <w:tcPr>
            <w:tcW w:w="7796" w:type="dxa"/>
            <w:gridSpan w:val="3"/>
            <w:tcBorders>
              <w:top w:val="single" w:sz="4" w:space="0" w:color="auto"/>
              <w:left w:val="single" w:sz="4" w:space="0" w:color="auto"/>
              <w:bottom w:val="single" w:sz="4" w:space="0" w:color="auto"/>
              <w:right w:val="single" w:sz="4" w:space="0" w:color="auto"/>
            </w:tcBorders>
            <w:shd w:val="clear" w:color="auto" w:fill="FFFFFF"/>
          </w:tcPr>
          <w:p w14:paraId="6F9D81DB" w14:textId="77777777" w:rsidR="007D0BF4" w:rsidRPr="00296CAD" w:rsidRDefault="007D0BF4" w:rsidP="007D0BF4">
            <w:pPr>
              <w:autoSpaceDE w:val="0"/>
              <w:autoSpaceDN w:val="0"/>
              <w:adjustRightInd w:val="0"/>
              <w:spacing w:after="60"/>
              <w:jc w:val="both"/>
              <w:rPr>
                <w:snapToGrid/>
                <w:color w:val="000000"/>
                <w:szCs w:val="24"/>
                <w:lang w:val="bg-BG" w:eastAsia="bg-BG"/>
              </w:rPr>
            </w:pPr>
            <w:r w:rsidRPr="00296CAD">
              <w:rPr>
                <w:snapToGrid/>
                <w:color w:val="000000"/>
                <w:szCs w:val="24"/>
                <w:lang w:val="bg-BG" w:eastAsia="bg-BG"/>
              </w:rPr>
              <w:t>Източник на информация - Формуляр за кандидатстване „План за изпълнение“/Дейности по проекта</w:t>
            </w:r>
          </w:p>
          <w:p w14:paraId="088B9CDB" w14:textId="77777777" w:rsidR="007D0BF4" w:rsidRPr="00296CAD" w:rsidRDefault="007D0BF4" w:rsidP="007D0BF4">
            <w:pPr>
              <w:autoSpaceDE w:val="0"/>
              <w:autoSpaceDN w:val="0"/>
              <w:adjustRightInd w:val="0"/>
              <w:spacing w:after="60"/>
              <w:jc w:val="both"/>
              <w:rPr>
                <w:snapToGrid/>
                <w:color w:val="000000"/>
                <w:szCs w:val="24"/>
                <w:lang w:val="bg-BG" w:eastAsia="bg-BG"/>
              </w:rPr>
            </w:pPr>
            <w:r w:rsidRPr="00296CAD">
              <w:rPr>
                <w:snapToGrid/>
                <w:color w:val="000000"/>
                <w:szCs w:val="24"/>
                <w:lang w:val="bg-BG" w:eastAsia="bg-BG"/>
              </w:rPr>
              <w:t>Принципни действия:</w:t>
            </w:r>
          </w:p>
          <w:p w14:paraId="6F0D3F6B" w14:textId="3AE4C00A" w:rsidR="007D0BF4" w:rsidRPr="00296CAD" w:rsidRDefault="007D0BF4" w:rsidP="006D5810">
            <w:pPr>
              <w:autoSpaceDE w:val="0"/>
              <w:autoSpaceDN w:val="0"/>
              <w:adjustRightInd w:val="0"/>
              <w:spacing w:after="60"/>
              <w:jc w:val="both"/>
              <w:rPr>
                <w:snapToGrid/>
                <w:color w:val="000000"/>
                <w:szCs w:val="24"/>
                <w:lang w:val="bg-BG" w:eastAsia="bg-BG"/>
              </w:rPr>
            </w:pPr>
            <w:r w:rsidRPr="00296CAD">
              <w:rPr>
                <w:snapToGrid/>
                <w:color w:val="000000"/>
                <w:szCs w:val="24"/>
                <w:lang w:val="bg-BG" w:eastAsia="bg-BG"/>
              </w:rPr>
              <w:t xml:space="preserve">В случай, че проектното предложение </w:t>
            </w:r>
            <w:r w:rsidR="00964712">
              <w:rPr>
                <w:snapToGrid/>
                <w:color w:val="000000"/>
                <w:szCs w:val="24"/>
                <w:lang w:val="bg-BG" w:eastAsia="bg-BG"/>
              </w:rPr>
              <w:t>не предвижда</w:t>
            </w:r>
            <w:r w:rsidRPr="00296CAD">
              <w:rPr>
                <w:snapToGrid/>
                <w:color w:val="000000"/>
                <w:szCs w:val="24"/>
                <w:lang w:val="bg-BG" w:eastAsia="bg-BG"/>
              </w:rPr>
              <w:t xml:space="preserve"> реализиране </w:t>
            </w:r>
            <w:r w:rsidR="00964712">
              <w:rPr>
                <w:snapToGrid/>
                <w:color w:val="000000"/>
                <w:szCs w:val="24"/>
                <w:lang w:val="bg-BG" w:eastAsia="bg-BG"/>
              </w:rPr>
              <w:t>на интегриран подход</w:t>
            </w:r>
            <w:r w:rsidRPr="00296CAD">
              <w:rPr>
                <w:snapToGrid/>
                <w:color w:val="000000"/>
                <w:szCs w:val="24"/>
                <w:lang w:val="bg-BG" w:eastAsia="bg-BG"/>
              </w:rPr>
              <w:t>,</w:t>
            </w:r>
            <w:r w:rsidR="00964712">
              <w:rPr>
                <w:snapToGrid/>
                <w:color w:val="000000"/>
                <w:szCs w:val="24"/>
                <w:lang w:val="bg-BG" w:eastAsia="bg-BG"/>
              </w:rPr>
              <w:t xml:space="preserve"> включващ дейности насочени едновременно </w:t>
            </w:r>
            <w:r w:rsidR="00964712" w:rsidRPr="00964712">
              <w:rPr>
                <w:rFonts w:eastAsia="Calibri"/>
                <w:snapToGrid/>
                <w:szCs w:val="24"/>
                <w:lang w:val="bg-BG"/>
              </w:rPr>
              <w:t>към членовете на семейства, зависими от грижи и лицата, които полагат грижи  за тях</w:t>
            </w:r>
            <w:r w:rsidR="00F97DB5">
              <w:rPr>
                <w:rFonts w:eastAsia="Calibri"/>
                <w:snapToGrid/>
                <w:szCs w:val="24"/>
                <w:lang w:val="bg-BG"/>
              </w:rPr>
              <w:t>,</w:t>
            </w:r>
            <w:r w:rsidRPr="00296CAD">
              <w:rPr>
                <w:snapToGrid/>
                <w:color w:val="000000"/>
                <w:szCs w:val="24"/>
                <w:lang w:val="bg-BG" w:eastAsia="bg-BG"/>
              </w:rPr>
              <w:t xml:space="preserve"> то </w:t>
            </w:r>
            <w:r w:rsidR="00964712">
              <w:rPr>
                <w:snapToGrid/>
                <w:color w:val="000000"/>
                <w:szCs w:val="24"/>
                <w:lang w:val="bg-BG" w:eastAsia="bg-BG"/>
              </w:rPr>
              <w:t xml:space="preserve">дейността ще бъде служебно премахната </w:t>
            </w:r>
            <w:r w:rsidR="006D5810">
              <w:rPr>
                <w:snapToGrid/>
                <w:color w:val="000000"/>
                <w:szCs w:val="24"/>
                <w:lang w:val="bg-BG" w:eastAsia="bg-BG"/>
              </w:rPr>
              <w:t xml:space="preserve">на етап техническа и финансова оценка </w:t>
            </w:r>
            <w:r w:rsidR="00964712">
              <w:rPr>
                <w:snapToGrid/>
                <w:color w:val="000000"/>
                <w:szCs w:val="24"/>
                <w:lang w:val="bg-BG" w:eastAsia="bg-BG"/>
              </w:rPr>
              <w:t xml:space="preserve">от оценителната комисия от </w:t>
            </w:r>
            <w:r w:rsidRPr="00296CAD">
              <w:rPr>
                <w:snapToGrid/>
                <w:color w:val="000000"/>
                <w:szCs w:val="24"/>
                <w:lang w:val="bg-BG" w:eastAsia="bg-BG"/>
              </w:rPr>
              <w:t xml:space="preserve">проектното </w:t>
            </w:r>
            <w:r w:rsidRPr="00296CAD">
              <w:rPr>
                <w:snapToGrid/>
                <w:color w:val="000000"/>
                <w:szCs w:val="24"/>
                <w:lang w:val="bg-BG" w:eastAsia="bg-BG"/>
              </w:rPr>
              <w:lastRenderedPageBreak/>
              <w:t xml:space="preserve">предложение. </w:t>
            </w:r>
          </w:p>
        </w:tc>
      </w:tr>
      <w:tr w:rsidR="006E1FED" w:rsidRPr="007B300A" w14:paraId="31519ED5" w14:textId="77777777" w:rsidTr="002F5438">
        <w:trPr>
          <w:trHeight w:val="2523"/>
        </w:trPr>
        <w:tc>
          <w:tcPr>
            <w:tcW w:w="5174" w:type="dxa"/>
            <w:tcBorders>
              <w:top w:val="single" w:sz="4" w:space="0" w:color="auto"/>
              <w:left w:val="single" w:sz="4" w:space="0" w:color="auto"/>
              <w:bottom w:val="single" w:sz="4" w:space="0" w:color="auto"/>
              <w:right w:val="single" w:sz="4" w:space="0" w:color="auto"/>
            </w:tcBorders>
            <w:shd w:val="clear" w:color="auto" w:fill="FFFFFF"/>
          </w:tcPr>
          <w:p w14:paraId="4032DCD5" w14:textId="07ADAE6B" w:rsidR="00AD38B8" w:rsidRPr="00296CAD" w:rsidRDefault="00B91FF7" w:rsidP="00F73C40">
            <w:pPr>
              <w:tabs>
                <w:tab w:val="left" w:pos="-284"/>
              </w:tabs>
              <w:spacing w:line="240" w:lineRule="exact"/>
              <w:jc w:val="both"/>
              <w:rPr>
                <w:rFonts w:eastAsia="Calibri"/>
                <w:i/>
                <w:snapToGrid/>
                <w:szCs w:val="24"/>
                <w:lang w:val="bg-BG"/>
              </w:rPr>
            </w:pPr>
            <w:r w:rsidRPr="00296CAD">
              <w:rPr>
                <w:szCs w:val="24"/>
                <w:lang w:val="bg-BG"/>
              </w:rPr>
              <w:lastRenderedPageBreak/>
              <w:t>1</w:t>
            </w:r>
            <w:r w:rsidR="00F73C40">
              <w:rPr>
                <w:szCs w:val="24"/>
                <w:lang w:val="bg-BG"/>
              </w:rPr>
              <w:t>1</w:t>
            </w:r>
            <w:r w:rsidR="0087158B" w:rsidRPr="00296CAD">
              <w:rPr>
                <w:szCs w:val="24"/>
                <w:lang w:val="bg-BG"/>
              </w:rPr>
              <w:t>.</w:t>
            </w:r>
            <w:r w:rsidR="00B40163">
              <w:rPr>
                <w:szCs w:val="24"/>
                <w:lang w:val="bg-BG"/>
              </w:rPr>
              <w:t xml:space="preserve"> </w:t>
            </w:r>
            <w:r w:rsidR="007D0BF4" w:rsidRPr="00296CAD">
              <w:rPr>
                <w:szCs w:val="24"/>
                <w:lang w:val="bg-BG"/>
              </w:rPr>
              <w:t>В п</w:t>
            </w:r>
            <w:r w:rsidR="00CE3FC3" w:rsidRPr="00296CAD">
              <w:rPr>
                <w:szCs w:val="24"/>
                <w:lang w:val="bg-BG"/>
              </w:rPr>
              <w:t xml:space="preserve">роектното предложение не </w:t>
            </w:r>
            <w:r w:rsidR="007D0BF4" w:rsidRPr="00296CAD">
              <w:rPr>
                <w:szCs w:val="24"/>
                <w:lang w:val="bg-BG"/>
              </w:rPr>
              <w:t xml:space="preserve">се </w:t>
            </w:r>
            <w:r w:rsidR="00CE3FC3" w:rsidRPr="00296CAD">
              <w:rPr>
                <w:szCs w:val="24"/>
                <w:lang w:val="bg-BG"/>
              </w:rPr>
              <w:t xml:space="preserve">предвижда </w:t>
            </w:r>
            <w:r w:rsidR="007D0BF4" w:rsidRPr="00296CAD">
              <w:rPr>
                <w:szCs w:val="24"/>
                <w:lang w:val="bg-BG"/>
              </w:rPr>
              <w:t xml:space="preserve">разкриване/функциониране на социални услуги от </w:t>
            </w:r>
            <w:proofErr w:type="spellStart"/>
            <w:r w:rsidR="007D0BF4" w:rsidRPr="00296CAD">
              <w:rPr>
                <w:szCs w:val="24"/>
                <w:lang w:val="bg-BG"/>
              </w:rPr>
              <w:t>резидентен</w:t>
            </w:r>
            <w:proofErr w:type="spellEnd"/>
            <w:r w:rsidR="007D0BF4" w:rsidRPr="00296CAD">
              <w:rPr>
                <w:szCs w:val="24"/>
                <w:lang w:val="bg-BG"/>
              </w:rPr>
              <w:t xml:space="preserve"> тип</w:t>
            </w: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7A4EB722" w14:textId="77777777" w:rsidR="006E1FED" w:rsidRPr="00296CAD" w:rsidRDefault="006E1FED"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8D498CD" w14:textId="77777777" w:rsidR="006E1FED" w:rsidRPr="00296CAD" w:rsidRDefault="006E1FED"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4EF6B748" w14:textId="77777777" w:rsidR="006E1FED" w:rsidRPr="00296CAD" w:rsidRDefault="006E1FED" w:rsidP="006E1FED">
            <w:pPr>
              <w:spacing w:line="259" w:lineRule="auto"/>
              <w:jc w:val="both"/>
              <w:rPr>
                <w:rFonts w:eastAsia="Calibri"/>
                <w:snapToGrid/>
                <w:szCs w:val="24"/>
                <w:lang w:val="bg-BG"/>
              </w:rPr>
            </w:pPr>
          </w:p>
        </w:tc>
        <w:tc>
          <w:tcPr>
            <w:tcW w:w="7796" w:type="dxa"/>
            <w:gridSpan w:val="3"/>
            <w:tcBorders>
              <w:top w:val="single" w:sz="4" w:space="0" w:color="auto"/>
              <w:left w:val="single" w:sz="4" w:space="0" w:color="auto"/>
              <w:bottom w:val="single" w:sz="4" w:space="0" w:color="auto"/>
              <w:right w:val="single" w:sz="4" w:space="0" w:color="auto"/>
            </w:tcBorders>
            <w:shd w:val="clear" w:color="auto" w:fill="FFFFFF"/>
          </w:tcPr>
          <w:p w14:paraId="5A04F466" w14:textId="1DF3BC34" w:rsidR="0087158B" w:rsidRPr="00296CAD" w:rsidRDefault="0087158B" w:rsidP="0087158B">
            <w:pPr>
              <w:autoSpaceDE w:val="0"/>
              <w:autoSpaceDN w:val="0"/>
              <w:adjustRightInd w:val="0"/>
              <w:snapToGrid w:val="0"/>
              <w:spacing w:after="120"/>
              <w:jc w:val="both"/>
              <w:rPr>
                <w:snapToGrid/>
                <w:color w:val="000000"/>
                <w:szCs w:val="24"/>
                <w:lang w:val="bg-BG" w:eastAsia="bg-BG"/>
              </w:rPr>
            </w:pPr>
            <w:r w:rsidRPr="00296CAD">
              <w:rPr>
                <w:snapToGrid/>
                <w:color w:val="000000"/>
                <w:szCs w:val="24"/>
                <w:lang w:val="bg-BG" w:eastAsia="bg-BG"/>
              </w:rPr>
              <w:t xml:space="preserve">Източник на информация - </w:t>
            </w:r>
            <w:r w:rsidR="00CE3FC3" w:rsidRPr="00296CAD">
              <w:rPr>
                <w:snapToGrid/>
                <w:color w:val="000000"/>
                <w:szCs w:val="24"/>
                <w:lang w:val="bg-BG" w:eastAsia="bg-BG"/>
              </w:rPr>
              <w:t>Формуляр за кандидатстване „План за изпълнение“/Дейности по проекта</w:t>
            </w:r>
          </w:p>
          <w:p w14:paraId="0B20E53E" w14:textId="77777777" w:rsidR="0087158B" w:rsidRPr="00296CAD" w:rsidRDefault="0087158B" w:rsidP="0087158B">
            <w:pPr>
              <w:autoSpaceDE w:val="0"/>
              <w:autoSpaceDN w:val="0"/>
              <w:adjustRightInd w:val="0"/>
              <w:snapToGrid w:val="0"/>
              <w:spacing w:after="120"/>
              <w:jc w:val="both"/>
              <w:rPr>
                <w:snapToGrid/>
                <w:color w:val="000000"/>
                <w:szCs w:val="24"/>
                <w:u w:val="single"/>
                <w:lang w:val="bg-BG" w:eastAsia="bg-BG"/>
              </w:rPr>
            </w:pPr>
            <w:r w:rsidRPr="00296CAD">
              <w:rPr>
                <w:snapToGrid/>
                <w:color w:val="000000"/>
                <w:szCs w:val="24"/>
                <w:u w:val="single"/>
                <w:lang w:val="bg-BG" w:eastAsia="bg-BG"/>
              </w:rPr>
              <w:t>Принципни действия:</w:t>
            </w:r>
          </w:p>
          <w:p w14:paraId="3A25E16C" w14:textId="6C1F7F18" w:rsidR="006B01E3" w:rsidRDefault="006D5810" w:rsidP="006D5810">
            <w:pPr>
              <w:spacing w:line="259" w:lineRule="auto"/>
              <w:jc w:val="both"/>
              <w:rPr>
                <w:szCs w:val="24"/>
                <w:lang w:val="bg-BG"/>
              </w:rPr>
            </w:pPr>
            <w:r>
              <w:rPr>
                <w:szCs w:val="24"/>
                <w:lang w:val="bg-BG"/>
              </w:rPr>
              <w:t>В случай, че проектното предложение</w:t>
            </w:r>
            <w:r w:rsidR="006B01E3" w:rsidRPr="00296CAD">
              <w:rPr>
                <w:szCs w:val="24"/>
                <w:lang w:val="bg-BG"/>
              </w:rPr>
              <w:t xml:space="preserve"> съдържа </w:t>
            </w:r>
            <w:proofErr w:type="spellStart"/>
            <w:r w:rsidR="006B01E3" w:rsidRPr="00296CAD">
              <w:rPr>
                <w:szCs w:val="24"/>
                <w:lang w:val="bg-BG"/>
              </w:rPr>
              <w:t>резидентен</w:t>
            </w:r>
            <w:proofErr w:type="spellEnd"/>
            <w:r w:rsidR="006B01E3" w:rsidRPr="00296CAD">
              <w:rPr>
                <w:szCs w:val="24"/>
                <w:lang w:val="bg-BG"/>
              </w:rPr>
              <w:t xml:space="preserve"> тип услуги</w:t>
            </w:r>
            <w:r w:rsidR="00282FF9">
              <w:rPr>
                <w:szCs w:val="24"/>
                <w:lang w:val="bg-BG"/>
              </w:rPr>
              <w:t xml:space="preserve"> или се предвижда разкриване/функциониране на социални услуги от </w:t>
            </w:r>
            <w:proofErr w:type="spellStart"/>
            <w:r w:rsidR="00282FF9">
              <w:rPr>
                <w:szCs w:val="24"/>
                <w:lang w:val="bg-BG"/>
              </w:rPr>
              <w:t>резидентен</w:t>
            </w:r>
            <w:proofErr w:type="spellEnd"/>
            <w:r w:rsidR="00282FF9">
              <w:rPr>
                <w:szCs w:val="24"/>
                <w:lang w:val="bg-BG"/>
              </w:rPr>
              <w:t xml:space="preserve"> тип</w:t>
            </w:r>
            <w:r w:rsidR="006B01E3" w:rsidRPr="00296CAD">
              <w:rPr>
                <w:szCs w:val="24"/>
                <w:lang w:val="bg-BG"/>
              </w:rPr>
              <w:t xml:space="preserve">, на етап техническа и финансова оценка </w:t>
            </w:r>
            <w:r>
              <w:rPr>
                <w:szCs w:val="24"/>
                <w:lang w:val="bg-BG"/>
              </w:rPr>
              <w:t xml:space="preserve">услугите от </w:t>
            </w:r>
            <w:proofErr w:type="spellStart"/>
            <w:r>
              <w:rPr>
                <w:szCs w:val="24"/>
                <w:lang w:val="bg-BG"/>
              </w:rPr>
              <w:t>резидентен</w:t>
            </w:r>
            <w:proofErr w:type="spellEnd"/>
            <w:r>
              <w:rPr>
                <w:szCs w:val="24"/>
                <w:lang w:val="bg-BG"/>
              </w:rPr>
              <w:t xml:space="preserve"> тип ще бъдат служебно премахнати от </w:t>
            </w:r>
            <w:r w:rsidR="006B01E3" w:rsidRPr="00296CAD">
              <w:rPr>
                <w:szCs w:val="24"/>
                <w:lang w:val="bg-BG"/>
              </w:rPr>
              <w:t>оценителната комисия.</w:t>
            </w:r>
          </w:p>
          <w:p w14:paraId="419FFA49" w14:textId="10FF8793" w:rsidR="00282FF9" w:rsidRPr="00432609" w:rsidRDefault="00282FF9" w:rsidP="006D5810">
            <w:pPr>
              <w:spacing w:line="259" w:lineRule="auto"/>
              <w:jc w:val="both"/>
              <w:rPr>
                <w:rFonts w:eastAsia="Calibri"/>
                <w:snapToGrid/>
                <w:szCs w:val="24"/>
                <w:lang w:val="bg-BG"/>
              </w:rPr>
            </w:pPr>
          </w:p>
        </w:tc>
      </w:tr>
      <w:tr w:rsidR="001E7CA5" w:rsidRPr="007B300A" w14:paraId="50B2B592" w14:textId="77777777" w:rsidTr="002F5438">
        <w:trPr>
          <w:trHeight w:val="2010"/>
        </w:trPr>
        <w:tc>
          <w:tcPr>
            <w:tcW w:w="5174" w:type="dxa"/>
            <w:tcBorders>
              <w:top w:val="single" w:sz="4" w:space="0" w:color="auto"/>
              <w:left w:val="single" w:sz="4" w:space="0" w:color="auto"/>
              <w:bottom w:val="single" w:sz="4" w:space="0" w:color="auto"/>
              <w:right w:val="single" w:sz="4" w:space="0" w:color="auto"/>
            </w:tcBorders>
          </w:tcPr>
          <w:p w14:paraId="5055F0B3" w14:textId="71B2E3D5" w:rsidR="001E7CA5" w:rsidRPr="001E7CA5" w:rsidRDefault="001441EE" w:rsidP="00F73C40">
            <w:pPr>
              <w:tabs>
                <w:tab w:val="left" w:pos="-284"/>
              </w:tabs>
              <w:spacing w:after="120" w:line="240" w:lineRule="exact"/>
              <w:jc w:val="both"/>
              <w:rPr>
                <w:snapToGrid/>
                <w:szCs w:val="24"/>
                <w:lang w:val="bg-BG"/>
              </w:rPr>
            </w:pPr>
            <w:r>
              <w:rPr>
                <w:snapToGrid/>
                <w:szCs w:val="24"/>
                <w:lang w:val="bg-BG"/>
              </w:rPr>
              <w:t>1</w:t>
            </w:r>
            <w:r w:rsidR="00F73C40">
              <w:rPr>
                <w:snapToGrid/>
                <w:szCs w:val="24"/>
                <w:lang w:val="bg-BG"/>
              </w:rPr>
              <w:t>2</w:t>
            </w:r>
            <w:r w:rsidR="0056303B">
              <w:rPr>
                <w:snapToGrid/>
                <w:szCs w:val="24"/>
                <w:lang w:val="bg-BG"/>
              </w:rPr>
              <w:t>.</w:t>
            </w:r>
            <w:r w:rsidR="009E7548">
              <w:rPr>
                <w:snapToGrid/>
                <w:szCs w:val="24"/>
                <w:lang w:val="bg-BG"/>
              </w:rPr>
              <w:t xml:space="preserve"> </w:t>
            </w:r>
            <w:r w:rsidR="00EA5011">
              <w:rPr>
                <w:snapToGrid/>
                <w:szCs w:val="24"/>
                <w:lang w:val="bg-BG"/>
              </w:rPr>
              <w:t>В</w:t>
            </w:r>
            <w:r w:rsidR="00065B3C">
              <w:rPr>
                <w:snapToGrid/>
                <w:szCs w:val="24"/>
                <w:lang w:val="bg-BG"/>
              </w:rPr>
              <w:t>ъв</w:t>
            </w:r>
            <w:r w:rsidR="001E1C93">
              <w:rPr>
                <w:snapToGrid/>
                <w:szCs w:val="24"/>
                <w:lang w:val="bg-BG"/>
              </w:rPr>
              <w:t xml:space="preserve"> </w:t>
            </w:r>
            <w:r w:rsidR="00EA5011">
              <w:rPr>
                <w:snapToGrid/>
                <w:szCs w:val="24"/>
                <w:lang w:val="bg-BG"/>
              </w:rPr>
              <w:t>Формуляра за кандидатстване с</w:t>
            </w:r>
            <w:r w:rsidR="001E7CA5">
              <w:rPr>
                <w:snapToGrid/>
                <w:szCs w:val="24"/>
                <w:lang w:val="bg-BG"/>
              </w:rPr>
              <w:t xml:space="preserve">а включени индикаторите за изпълнение и резултат, съгласно т. </w:t>
            </w:r>
            <w:r w:rsidR="0087158B">
              <w:rPr>
                <w:snapToGrid/>
                <w:szCs w:val="24"/>
                <w:lang w:val="bg-BG"/>
              </w:rPr>
              <w:t xml:space="preserve">7 </w:t>
            </w:r>
            <w:r w:rsidR="001E7CA5">
              <w:rPr>
                <w:snapToGrid/>
                <w:szCs w:val="24"/>
                <w:lang w:val="bg-BG"/>
              </w:rPr>
              <w:t>от Условията за кандидатстване</w:t>
            </w:r>
            <w:r w:rsidR="001E7CA5" w:rsidRPr="00BC39C3">
              <w:rPr>
                <w:snapToGrid/>
                <w:szCs w:val="24"/>
                <w:lang w:val="bg-BG"/>
              </w:rPr>
              <w:t xml:space="preserve"> които се очаква да бъдат постигнати с конкретното проектно предложение</w:t>
            </w:r>
            <w:r w:rsidR="001E7CA5">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BFFD4B4" w14:textId="77777777" w:rsidR="001E7CA5" w:rsidRPr="001545AB" w:rsidRDefault="001E7CA5"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08FC76B" w14:textId="77777777" w:rsidR="001E7CA5" w:rsidRPr="001545AB" w:rsidRDefault="001E7CA5"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6E23F64" w14:textId="77777777" w:rsidR="001E7CA5" w:rsidRPr="001545AB" w:rsidRDefault="001E7CA5" w:rsidP="006E1FED">
            <w:pPr>
              <w:spacing w:line="259" w:lineRule="auto"/>
              <w:jc w:val="both"/>
              <w:rPr>
                <w:rFonts w:eastAsia="Calibri"/>
                <w:snapToGrid/>
                <w:szCs w:val="24"/>
                <w:lang w:val="bg-BG"/>
              </w:rPr>
            </w:pPr>
          </w:p>
        </w:tc>
        <w:tc>
          <w:tcPr>
            <w:tcW w:w="7796" w:type="dxa"/>
            <w:gridSpan w:val="3"/>
            <w:tcBorders>
              <w:top w:val="single" w:sz="4" w:space="0" w:color="auto"/>
              <w:left w:val="single" w:sz="4" w:space="0" w:color="auto"/>
              <w:bottom w:val="single" w:sz="4" w:space="0" w:color="auto"/>
              <w:right w:val="single" w:sz="4" w:space="0" w:color="auto"/>
            </w:tcBorders>
          </w:tcPr>
          <w:p w14:paraId="40A6D258" w14:textId="77777777" w:rsidR="00173493" w:rsidRPr="00BC39C3" w:rsidRDefault="00173493" w:rsidP="008F7EBD">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w:t>
            </w:r>
            <w:r w:rsidR="00CD0E0A">
              <w:rPr>
                <w:snapToGrid/>
                <w:color w:val="000000"/>
                <w:szCs w:val="24"/>
                <w:lang w:val="bg-BG" w:eastAsia="bg-BG"/>
              </w:rPr>
              <w:t xml:space="preserve"> секция 8</w:t>
            </w:r>
            <w:r w:rsidRPr="00BC39C3">
              <w:rPr>
                <w:snapToGrid/>
                <w:color w:val="000000"/>
                <w:szCs w:val="24"/>
                <w:lang w:val="bg-BG" w:eastAsia="bg-BG"/>
              </w:rPr>
              <w:t xml:space="preserve"> „Индикатори“</w:t>
            </w:r>
          </w:p>
          <w:p w14:paraId="5AE04CD7" w14:textId="77777777" w:rsidR="00173493" w:rsidRPr="008F7EBD" w:rsidRDefault="00173493" w:rsidP="008F7EBD">
            <w:pPr>
              <w:autoSpaceDE w:val="0"/>
              <w:autoSpaceDN w:val="0"/>
              <w:adjustRightInd w:val="0"/>
              <w:spacing w:after="120"/>
              <w:jc w:val="both"/>
              <w:rPr>
                <w:snapToGrid/>
                <w:color w:val="000000"/>
                <w:szCs w:val="24"/>
                <w:u w:val="single"/>
                <w:lang w:val="bg-BG" w:eastAsia="bg-BG"/>
              </w:rPr>
            </w:pPr>
            <w:r w:rsidRPr="008F7EBD">
              <w:rPr>
                <w:snapToGrid/>
                <w:color w:val="000000"/>
                <w:szCs w:val="24"/>
                <w:u w:val="single"/>
                <w:lang w:val="bg-BG" w:eastAsia="bg-BG"/>
              </w:rPr>
              <w:t>Принципни действия:</w:t>
            </w:r>
          </w:p>
          <w:p w14:paraId="69F0A9E5" w14:textId="11810300" w:rsidR="001E7CA5" w:rsidRPr="00BC39C3" w:rsidRDefault="00173493" w:rsidP="009B1E9A">
            <w:pPr>
              <w:autoSpaceDE w:val="0"/>
              <w:autoSpaceDN w:val="0"/>
              <w:adjustRightInd w:val="0"/>
              <w:jc w:val="both"/>
              <w:rPr>
                <w:snapToGrid/>
                <w:color w:val="000000"/>
                <w:szCs w:val="24"/>
                <w:lang w:val="bg-BG" w:eastAsia="bg-BG"/>
              </w:rPr>
            </w:pPr>
            <w:r w:rsidRPr="00BC39C3">
              <w:rPr>
                <w:snapToGrid/>
                <w:szCs w:val="24"/>
                <w:lang w:val="bg-BG"/>
              </w:rPr>
              <w:t>В случай че в</w:t>
            </w:r>
            <w:r w:rsidR="00065B3C">
              <w:rPr>
                <w:snapToGrid/>
                <w:szCs w:val="24"/>
                <w:lang w:val="bg-BG"/>
              </w:rPr>
              <w:t>ъв</w:t>
            </w:r>
            <w:r w:rsidR="001441EE">
              <w:rPr>
                <w:snapToGrid/>
                <w:szCs w:val="24"/>
                <w:lang w:val="bg-BG"/>
              </w:rPr>
              <w:t xml:space="preserve"> </w:t>
            </w:r>
            <w:r w:rsidR="00EC05C3">
              <w:rPr>
                <w:snapToGrid/>
                <w:szCs w:val="24"/>
                <w:lang w:val="bg-BG"/>
              </w:rPr>
              <w:t>Формуляра за кандидатстване</w:t>
            </w:r>
            <w:r w:rsidRPr="00BC39C3">
              <w:rPr>
                <w:snapToGrid/>
                <w:szCs w:val="24"/>
                <w:lang w:val="bg-BG"/>
              </w:rPr>
              <w:t xml:space="preserve"> не </w:t>
            </w:r>
            <w:r w:rsidR="00104FA7">
              <w:rPr>
                <w:snapToGrid/>
                <w:szCs w:val="24"/>
                <w:lang w:val="bg-BG"/>
              </w:rPr>
              <w:t>са включени основните индикатори за изпълнение и резултат</w:t>
            </w:r>
            <w:r w:rsidR="00065B3C">
              <w:rPr>
                <w:snapToGrid/>
                <w:szCs w:val="24"/>
                <w:lang w:val="bg-BG"/>
              </w:rPr>
              <w:t xml:space="preserve"> </w:t>
            </w:r>
            <w:r w:rsidR="00065B3C" w:rsidRPr="00065B3C">
              <w:rPr>
                <w:snapToGrid/>
                <w:szCs w:val="24"/>
                <w:lang w:val="bg-BG"/>
              </w:rPr>
              <w:t>и/или заложената целева стойност на индикаторите е нула, оценителната комисия ще изиска от кандидата пояснителна информация</w:t>
            </w:r>
            <w:r w:rsidR="00065B3C">
              <w:rPr>
                <w:snapToGrid/>
                <w:szCs w:val="24"/>
                <w:lang w:val="bg-BG"/>
              </w:rPr>
              <w:t>.</w:t>
            </w:r>
          </w:p>
        </w:tc>
      </w:tr>
      <w:tr w:rsidR="006E1FED" w:rsidRPr="007B300A" w14:paraId="2A766109" w14:textId="77777777" w:rsidTr="002F5438">
        <w:tc>
          <w:tcPr>
            <w:tcW w:w="5174" w:type="dxa"/>
            <w:tcBorders>
              <w:top w:val="single" w:sz="4" w:space="0" w:color="auto"/>
              <w:left w:val="single" w:sz="4" w:space="0" w:color="auto"/>
              <w:bottom w:val="single" w:sz="4" w:space="0" w:color="auto"/>
              <w:right w:val="single" w:sz="4" w:space="0" w:color="auto"/>
            </w:tcBorders>
          </w:tcPr>
          <w:p w14:paraId="0B832D5A" w14:textId="5A02B8A2" w:rsidR="006E1FED" w:rsidRPr="001545AB" w:rsidRDefault="009E2854" w:rsidP="00FE3AAE">
            <w:pPr>
              <w:tabs>
                <w:tab w:val="left" w:pos="-284"/>
              </w:tabs>
              <w:spacing w:after="160" w:line="240" w:lineRule="exact"/>
              <w:jc w:val="both"/>
              <w:rPr>
                <w:rFonts w:eastAsia="Calibri"/>
                <w:snapToGrid/>
                <w:szCs w:val="24"/>
                <w:lang w:val="bg-BG"/>
              </w:rPr>
            </w:pPr>
            <w:r>
              <w:rPr>
                <w:rFonts w:eastAsia="Calibri"/>
                <w:snapToGrid/>
                <w:szCs w:val="24"/>
                <w:lang w:val="bg-BG"/>
              </w:rPr>
              <w:t>1</w:t>
            </w:r>
            <w:r w:rsidR="00F73C40">
              <w:rPr>
                <w:rFonts w:eastAsia="Calibri"/>
                <w:snapToGrid/>
                <w:szCs w:val="24"/>
                <w:lang w:val="bg-BG"/>
              </w:rPr>
              <w:t>3</w:t>
            </w:r>
            <w:r w:rsidR="0056303B">
              <w:rPr>
                <w:rFonts w:eastAsia="Calibri"/>
                <w:snapToGrid/>
                <w:szCs w:val="24"/>
                <w:lang w:val="bg-BG"/>
              </w:rPr>
              <w:t>.</w:t>
            </w:r>
            <w:r w:rsidR="005947D5">
              <w:rPr>
                <w:rFonts w:eastAsia="Calibri"/>
                <w:snapToGrid/>
                <w:szCs w:val="24"/>
                <w:lang w:val="bg-BG"/>
              </w:rPr>
              <w:t xml:space="preserve"> </w:t>
            </w:r>
            <w:r w:rsidR="006E1FED" w:rsidRPr="001545AB">
              <w:rPr>
                <w:rFonts w:eastAsia="Calibri"/>
                <w:snapToGrid/>
                <w:szCs w:val="24"/>
                <w:lang w:val="bg-BG"/>
              </w:rPr>
              <w:t>Целевата група е допустима.</w:t>
            </w:r>
          </w:p>
        </w:tc>
        <w:tc>
          <w:tcPr>
            <w:tcW w:w="638" w:type="dxa"/>
            <w:tcBorders>
              <w:top w:val="single" w:sz="4" w:space="0" w:color="auto"/>
              <w:left w:val="single" w:sz="4" w:space="0" w:color="auto"/>
              <w:bottom w:val="single" w:sz="4" w:space="0" w:color="auto"/>
              <w:right w:val="single" w:sz="4" w:space="0" w:color="auto"/>
            </w:tcBorders>
          </w:tcPr>
          <w:p w14:paraId="426F831A" w14:textId="77777777" w:rsidR="006E1FED" w:rsidRPr="001545A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B055922" w14:textId="77777777" w:rsidR="006E1FED" w:rsidRPr="001545AB"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7393B47" w14:textId="77777777" w:rsidR="006E1FED" w:rsidRPr="001545AB" w:rsidRDefault="006E1FED" w:rsidP="006E1FED">
            <w:pPr>
              <w:spacing w:after="160" w:line="259" w:lineRule="auto"/>
              <w:jc w:val="both"/>
              <w:rPr>
                <w:rFonts w:eastAsia="Calibri"/>
                <w:snapToGrid/>
                <w:szCs w:val="24"/>
                <w:lang w:val="bg-BG"/>
              </w:rPr>
            </w:pPr>
          </w:p>
        </w:tc>
        <w:tc>
          <w:tcPr>
            <w:tcW w:w="7796" w:type="dxa"/>
            <w:gridSpan w:val="3"/>
            <w:tcBorders>
              <w:top w:val="single" w:sz="4" w:space="0" w:color="auto"/>
              <w:left w:val="single" w:sz="4" w:space="0" w:color="auto"/>
              <w:bottom w:val="single" w:sz="4" w:space="0" w:color="auto"/>
              <w:right w:val="single" w:sz="4" w:space="0" w:color="auto"/>
            </w:tcBorders>
          </w:tcPr>
          <w:p w14:paraId="59A3E909" w14:textId="3C4D1830" w:rsidR="006E1FED" w:rsidRPr="00BC39C3" w:rsidRDefault="006E1FED" w:rsidP="005E7E2E">
            <w:pPr>
              <w:autoSpaceDE w:val="0"/>
              <w:autoSpaceDN w:val="0"/>
              <w:adjustRightInd w:val="0"/>
              <w:spacing w:after="60"/>
              <w:jc w:val="both"/>
              <w:rPr>
                <w:snapToGrid/>
                <w:color w:val="000000"/>
                <w:szCs w:val="24"/>
                <w:lang w:val="bg-BG" w:eastAsia="bg-BG"/>
              </w:rPr>
            </w:pPr>
            <w:r w:rsidRPr="001545AB">
              <w:rPr>
                <w:rFonts w:eastAsia="Calibri"/>
                <w:snapToGrid/>
                <w:szCs w:val="24"/>
                <w:lang w:val="bg-BG"/>
              </w:rPr>
              <w:t>Източник на информация - ИСУН 2020, Формуляр за кандидатстване</w:t>
            </w:r>
            <w:r w:rsidRPr="00BC39C3">
              <w:rPr>
                <w:snapToGrid/>
                <w:color w:val="000000"/>
                <w:szCs w:val="24"/>
                <w:lang w:val="bg-BG" w:eastAsia="bg-BG"/>
              </w:rPr>
              <w:t xml:space="preserve">, секция </w:t>
            </w:r>
            <w:r w:rsidR="0087158B">
              <w:rPr>
                <w:snapToGrid/>
                <w:color w:val="000000"/>
                <w:szCs w:val="24"/>
                <w:lang w:val="bg-BG" w:eastAsia="bg-BG"/>
              </w:rPr>
              <w:t>11.2</w:t>
            </w:r>
            <w:r w:rsidR="0087158B" w:rsidRPr="00BC39C3">
              <w:rPr>
                <w:snapToGrid/>
                <w:color w:val="000000"/>
                <w:szCs w:val="24"/>
                <w:lang w:val="bg-BG" w:eastAsia="bg-BG"/>
              </w:rPr>
              <w:t xml:space="preserve"> </w:t>
            </w:r>
            <w:r w:rsidRPr="00BC39C3">
              <w:rPr>
                <w:snapToGrid/>
                <w:color w:val="000000"/>
                <w:szCs w:val="24"/>
                <w:lang w:val="bg-BG" w:eastAsia="bg-BG"/>
              </w:rPr>
              <w:t>„Допълнителна информация необходима за оценка на проектното предложение“, поле „Описание на целевата група“</w:t>
            </w:r>
          </w:p>
          <w:p w14:paraId="002FDABC" w14:textId="77777777" w:rsidR="006E1FED" w:rsidRPr="001545AB" w:rsidRDefault="006E1FED" w:rsidP="005E7E2E">
            <w:pPr>
              <w:autoSpaceDE w:val="0"/>
              <w:autoSpaceDN w:val="0"/>
              <w:adjustRightInd w:val="0"/>
              <w:spacing w:after="60"/>
              <w:jc w:val="both"/>
              <w:rPr>
                <w:snapToGrid/>
                <w:color w:val="000000"/>
                <w:szCs w:val="24"/>
                <w:lang w:val="bg-BG" w:eastAsia="bg-BG"/>
              </w:rPr>
            </w:pPr>
            <w:r w:rsidRPr="005E7E2E">
              <w:rPr>
                <w:snapToGrid/>
                <w:color w:val="000000"/>
                <w:szCs w:val="24"/>
                <w:u w:val="single"/>
                <w:lang w:val="bg-BG" w:eastAsia="bg-BG"/>
              </w:rPr>
              <w:t>Принципни действия:</w:t>
            </w:r>
          </w:p>
          <w:p w14:paraId="46E71751" w14:textId="0A757FF9" w:rsidR="006E1FED" w:rsidRPr="001545AB" w:rsidRDefault="006E1FED" w:rsidP="00AE2BD1">
            <w:pPr>
              <w:spacing w:after="160" w:line="259" w:lineRule="auto"/>
              <w:jc w:val="both"/>
              <w:rPr>
                <w:rFonts w:eastAsia="Calibri"/>
                <w:snapToGrid/>
                <w:szCs w:val="24"/>
                <w:lang w:val="bg-BG"/>
              </w:rPr>
            </w:pPr>
            <w:r w:rsidRPr="001545AB">
              <w:rPr>
                <w:rFonts w:eastAsia="Calibri"/>
                <w:snapToGrid/>
                <w:szCs w:val="24"/>
                <w:lang w:val="bg-BG"/>
              </w:rPr>
              <w:t xml:space="preserve">В случай че </w:t>
            </w:r>
            <w:r w:rsidRPr="009F3415">
              <w:rPr>
                <w:rFonts w:eastAsia="Calibri"/>
                <w:snapToGrid/>
                <w:szCs w:val="24"/>
                <w:lang w:val="bg-BG"/>
              </w:rPr>
              <w:t>описаната целева група не отговаря на изискванията за допустимост, съгл. т</w:t>
            </w:r>
            <w:r w:rsidRPr="000770E4">
              <w:rPr>
                <w:rFonts w:eastAsia="Calibri"/>
                <w:snapToGrid/>
                <w:szCs w:val="24"/>
                <w:lang w:val="bg-BG"/>
              </w:rPr>
              <w:t xml:space="preserve">. </w:t>
            </w:r>
            <w:r w:rsidR="00AE2BD1">
              <w:rPr>
                <w:rFonts w:eastAsia="Calibri"/>
                <w:snapToGrid/>
                <w:szCs w:val="24"/>
                <w:lang w:val="bg-BG"/>
              </w:rPr>
              <w:t>15</w:t>
            </w:r>
            <w:r w:rsidR="009E2854" w:rsidRPr="009F3415">
              <w:rPr>
                <w:rFonts w:eastAsia="Calibri"/>
                <w:snapToGrid/>
                <w:szCs w:val="24"/>
                <w:lang w:val="bg-BG"/>
              </w:rPr>
              <w:t xml:space="preserve"> </w:t>
            </w:r>
            <w:r w:rsidRPr="009F3415">
              <w:rPr>
                <w:rFonts w:eastAsia="Calibri"/>
                <w:snapToGrid/>
                <w:szCs w:val="24"/>
                <w:lang w:val="bg-BG"/>
              </w:rPr>
              <w:t>от Условията</w:t>
            </w:r>
            <w:r w:rsidRPr="001545AB">
              <w:rPr>
                <w:rFonts w:eastAsia="Calibri"/>
                <w:snapToGrid/>
                <w:szCs w:val="24"/>
                <w:lang w:val="bg-BG"/>
              </w:rPr>
              <w:t xml:space="preserve"> за кандидатстване, проектът ще бъде отхвърлен.</w:t>
            </w:r>
          </w:p>
        </w:tc>
      </w:tr>
      <w:tr w:rsidR="000770E4" w:rsidRPr="007B300A" w14:paraId="5286BE2D" w14:textId="77777777" w:rsidTr="002F5438">
        <w:tc>
          <w:tcPr>
            <w:tcW w:w="5174" w:type="dxa"/>
            <w:tcBorders>
              <w:top w:val="single" w:sz="4" w:space="0" w:color="auto"/>
              <w:left w:val="single" w:sz="4" w:space="0" w:color="auto"/>
              <w:bottom w:val="single" w:sz="4" w:space="0" w:color="auto"/>
              <w:right w:val="single" w:sz="4" w:space="0" w:color="auto"/>
            </w:tcBorders>
          </w:tcPr>
          <w:p w14:paraId="7CA8EAF6" w14:textId="714465A0" w:rsidR="000770E4" w:rsidRPr="00423B4F" w:rsidRDefault="00817FD3" w:rsidP="00FE3AAE">
            <w:pPr>
              <w:tabs>
                <w:tab w:val="left" w:pos="4820"/>
              </w:tabs>
              <w:spacing w:before="80" w:after="80" w:line="240" w:lineRule="exact"/>
              <w:jc w:val="both"/>
              <w:rPr>
                <w:rFonts w:eastAsia="Calibri"/>
                <w:snapToGrid/>
                <w:szCs w:val="24"/>
                <w:lang w:val="bg-BG"/>
              </w:rPr>
            </w:pPr>
            <w:r w:rsidRPr="00744CA3">
              <w:rPr>
                <w:rFonts w:eastAsia="Calibri"/>
                <w:snapToGrid/>
                <w:szCs w:val="24"/>
                <w:lang w:val="bg-BG"/>
              </w:rPr>
              <w:t>1</w:t>
            </w:r>
            <w:r w:rsidR="00F73C40">
              <w:rPr>
                <w:rFonts w:eastAsia="Calibri"/>
                <w:snapToGrid/>
                <w:szCs w:val="24"/>
                <w:lang w:val="bg-BG"/>
              </w:rPr>
              <w:t>4</w:t>
            </w:r>
            <w:r w:rsidR="003A5745">
              <w:rPr>
                <w:rFonts w:eastAsia="Calibri"/>
                <w:snapToGrid/>
                <w:szCs w:val="24"/>
                <w:lang w:val="bg-BG"/>
              </w:rPr>
              <w:t>.</w:t>
            </w:r>
            <w:r w:rsidR="000770E4" w:rsidRPr="00940D4D">
              <w:rPr>
                <w:rFonts w:eastAsia="Calibri"/>
                <w:snapToGrid/>
                <w:szCs w:val="24"/>
                <w:lang w:val="bg-BG"/>
              </w:rPr>
              <w:t xml:space="preserve"> Дейността/</w:t>
            </w:r>
            <w:proofErr w:type="spellStart"/>
            <w:r w:rsidR="000770E4" w:rsidRPr="00940D4D">
              <w:rPr>
                <w:rFonts w:eastAsia="Calibri"/>
                <w:snapToGrid/>
                <w:szCs w:val="24"/>
                <w:lang w:val="bg-BG"/>
              </w:rPr>
              <w:t>ите</w:t>
            </w:r>
            <w:proofErr w:type="spellEnd"/>
            <w:r w:rsidR="000770E4" w:rsidRPr="00940D4D">
              <w:rPr>
                <w:rFonts w:eastAsia="Calibri"/>
                <w:snapToGrid/>
                <w:szCs w:val="24"/>
                <w:lang w:val="bg-BG"/>
              </w:rPr>
              <w:t>, която/</w:t>
            </w:r>
            <w:proofErr w:type="spellStart"/>
            <w:r w:rsidR="000770E4" w:rsidRPr="00940D4D">
              <w:rPr>
                <w:rFonts w:eastAsia="Calibri"/>
                <w:snapToGrid/>
                <w:szCs w:val="24"/>
                <w:lang w:val="bg-BG"/>
              </w:rPr>
              <w:t>ито</w:t>
            </w:r>
            <w:proofErr w:type="spellEnd"/>
            <w:r w:rsidR="000770E4" w:rsidRPr="00940D4D">
              <w:rPr>
                <w:rFonts w:eastAsia="Calibri"/>
                <w:snapToGrid/>
                <w:szCs w:val="24"/>
                <w:lang w:val="bg-BG"/>
              </w:rPr>
              <w:t xml:space="preserve"> ще се финансира/т с настоящия проект, попада/т в приложното поле на Регламент (ЕС) №1407/2013</w:t>
            </w:r>
            <w:r w:rsidR="00423B4F">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774ACAF6" w14:textId="77777777" w:rsidR="000770E4" w:rsidRPr="00587078" w:rsidRDefault="000770E4"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B593947" w14:textId="77777777" w:rsidR="000770E4" w:rsidRPr="00587078" w:rsidRDefault="000770E4"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8F720A5" w14:textId="77777777" w:rsidR="000770E4" w:rsidRPr="00587078" w:rsidRDefault="000770E4" w:rsidP="006E1FED">
            <w:pPr>
              <w:spacing w:after="160" w:line="259" w:lineRule="auto"/>
              <w:jc w:val="both"/>
              <w:rPr>
                <w:rFonts w:eastAsia="Calibri"/>
                <w:snapToGrid/>
                <w:szCs w:val="24"/>
                <w:lang w:val="bg-BG"/>
              </w:rPr>
            </w:pPr>
          </w:p>
        </w:tc>
        <w:tc>
          <w:tcPr>
            <w:tcW w:w="7796" w:type="dxa"/>
            <w:gridSpan w:val="3"/>
            <w:tcBorders>
              <w:top w:val="single" w:sz="4" w:space="0" w:color="auto"/>
              <w:left w:val="single" w:sz="4" w:space="0" w:color="auto"/>
              <w:bottom w:val="single" w:sz="4" w:space="0" w:color="auto"/>
              <w:right w:val="single" w:sz="4" w:space="0" w:color="auto"/>
            </w:tcBorders>
          </w:tcPr>
          <w:p w14:paraId="3BAC6190" w14:textId="77777777" w:rsidR="000770E4" w:rsidRPr="000770E4" w:rsidRDefault="000770E4" w:rsidP="000770E4">
            <w:pPr>
              <w:spacing w:after="160" w:line="259" w:lineRule="auto"/>
              <w:jc w:val="both"/>
              <w:rPr>
                <w:rFonts w:eastAsia="Calibri"/>
                <w:snapToGrid/>
                <w:szCs w:val="24"/>
                <w:lang w:val="bg-BG"/>
              </w:rPr>
            </w:pPr>
            <w:r w:rsidRPr="000770E4">
              <w:rPr>
                <w:rFonts w:eastAsia="Calibri"/>
                <w:snapToGrid/>
                <w:szCs w:val="24"/>
                <w:lang w:val="bg-BG"/>
              </w:rPr>
              <w:t>Източник на информация - Формуляр за кандидатстване</w:t>
            </w:r>
            <w:r w:rsidR="00F207F1">
              <w:rPr>
                <w:rFonts w:eastAsia="Calibri"/>
                <w:snapToGrid/>
                <w:szCs w:val="24"/>
                <w:lang w:val="bg-BG"/>
              </w:rPr>
              <w:t>, секция „План за изпълнение/дейности по проекта“</w:t>
            </w:r>
            <w:r w:rsidRPr="000770E4">
              <w:rPr>
                <w:rFonts w:eastAsia="Calibri"/>
                <w:snapToGrid/>
                <w:szCs w:val="24"/>
                <w:lang w:val="bg-BG"/>
              </w:rPr>
              <w:t xml:space="preserve"> и Приложение</w:t>
            </w:r>
            <w:r w:rsidR="008A11CF">
              <w:rPr>
                <w:rFonts w:eastAsia="Calibri"/>
                <w:snapToGrid/>
                <w:szCs w:val="24"/>
                <w:lang w:val="bg-BG"/>
              </w:rPr>
              <w:t>:</w:t>
            </w:r>
            <w:r w:rsidR="006A29B6">
              <w:rPr>
                <w:rFonts w:eastAsia="Calibri"/>
                <w:snapToGrid/>
                <w:szCs w:val="24"/>
                <w:lang w:val="bg-BG"/>
              </w:rPr>
              <w:t xml:space="preserve"> </w:t>
            </w:r>
            <w:r w:rsidR="008A11CF">
              <w:rPr>
                <w:rFonts w:eastAsia="Calibri"/>
                <w:snapToGrid/>
                <w:szCs w:val="24"/>
                <w:lang w:val="bg-BG"/>
              </w:rPr>
              <w:t>Д</w:t>
            </w:r>
            <w:r w:rsidRPr="000770E4">
              <w:rPr>
                <w:rFonts w:eastAsia="Calibri"/>
                <w:snapToGrid/>
                <w:szCs w:val="24"/>
                <w:lang w:val="bg-BG"/>
              </w:rPr>
              <w:t xml:space="preserve">екларацията за </w:t>
            </w:r>
            <w:r w:rsidR="00716F35">
              <w:rPr>
                <w:rFonts w:eastAsia="Calibri"/>
                <w:snapToGrid/>
                <w:szCs w:val="24"/>
                <w:lang w:val="bg-BG"/>
              </w:rPr>
              <w:t>минимални и държавни</w:t>
            </w:r>
            <w:r w:rsidRPr="000770E4">
              <w:rPr>
                <w:rFonts w:eastAsia="Calibri"/>
                <w:snapToGrid/>
                <w:szCs w:val="24"/>
                <w:lang w:val="bg-BG"/>
              </w:rPr>
              <w:t xml:space="preserve"> помощи</w:t>
            </w:r>
          </w:p>
          <w:p w14:paraId="5F27A275" w14:textId="77777777" w:rsidR="000770E4" w:rsidRPr="000770E4" w:rsidRDefault="000770E4" w:rsidP="000770E4">
            <w:pPr>
              <w:spacing w:after="160" w:line="259" w:lineRule="auto"/>
              <w:jc w:val="both"/>
              <w:rPr>
                <w:rFonts w:eastAsia="Calibri"/>
                <w:snapToGrid/>
                <w:szCs w:val="24"/>
                <w:lang w:val="bg-BG"/>
              </w:rPr>
            </w:pPr>
            <w:r w:rsidRPr="000770E4">
              <w:rPr>
                <w:rFonts w:eastAsia="Calibri"/>
                <w:snapToGrid/>
                <w:szCs w:val="24"/>
                <w:lang w:val="bg-BG"/>
              </w:rPr>
              <w:t>Принципни действия:</w:t>
            </w:r>
          </w:p>
          <w:p w14:paraId="0E9057D8" w14:textId="41AE7BE0" w:rsidR="000770E4" w:rsidRPr="00587078" w:rsidRDefault="000770E4" w:rsidP="009B1E9A">
            <w:pPr>
              <w:spacing w:after="160" w:line="259" w:lineRule="auto"/>
              <w:jc w:val="both"/>
              <w:rPr>
                <w:rFonts w:eastAsia="Calibri"/>
                <w:snapToGrid/>
                <w:szCs w:val="24"/>
                <w:lang w:val="bg-BG"/>
              </w:rPr>
            </w:pPr>
            <w:r w:rsidRPr="000770E4">
              <w:rPr>
                <w:rFonts w:eastAsia="Calibri"/>
                <w:snapToGrid/>
                <w:szCs w:val="24"/>
                <w:lang w:val="bg-BG"/>
              </w:rPr>
              <w:t>В случай че дейността/</w:t>
            </w:r>
            <w:proofErr w:type="spellStart"/>
            <w:r w:rsidRPr="000770E4">
              <w:rPr>
                <w:rFonts w:eastAsia="Calibri"/>
                <w:snapToGrid/>
                <w:szCs w:val="24"/>
                <w:lang w:val="bg-BG"/>
              </w:rPr>
              <w:t>ите</w:t>
            </w:r>
            <w:proofErr w:type="spellEnd"/>
            <w:r w:rsidRPr="000770E4">
              <w:rPr>
                <w:rFonts w:eastAsia="Calibri"/>
                <w:snapToGrid/>
                <w:szCs w:val="24"/>
                <w:lang w:val="bg-BG"/>
              </w:rPr>
              <w:t xml:space="preserve"> не попадат в приложното поле на Регламент (ЕС) №1407/2013, проектът ще бъде отхвърлен от оценителната комисия.</w:t>
            </w:r>
          </w:p>
        </w:tc>
      </w:tr>
      <w:tr w:rsidR="007C35CF" w:rsidRPr="007B300A" w14:paraId="5E8236A6" w14:textId="77777777" w:rsidTr="002F5438">
        <w:tc>
          <w:tcPr>
            <w:tcW w:w="5174" w:type="dxa"/>
            <w:tcBorders>
              <w:top w:val="single" w:sz="4" w:space="0" w:color="auto"/>
              <w:left w:val="single" w:sz="4" w:space="0" w:color="auto"/>
              <w:bottom w:val="single" w:sz="4" w:space="0" w:color="auto"/>
              <w:right w:val="single" w:sz="4" w:space="0" w:color="auto"/>
            </w:tcBorders>
          </w:tcPr>
          <w:p w14:paraId="3B8AF7E1" w14:textId="6C3C80A4" w:rsidR="007C35CF" w:rsidRPr="00744CA3" w:rsidRDefault="007C35CF" w:rsidP="007C35CF">
            <w:pPr>
              <w:tabs>
                <w:tab w:val="left" w:pos="4820"/>
              </w:tabs>
              <w:spacing w:before="80" w:after="80" w:line="240" w:lineRule="exact"/>
              <w:jc w:val="both"/>
              <w:rPr>
                <w:rFonts w:eastAsia="Calibri"/>
                <w:snapToGrid/>
                <w:szCs w:val="24"/>
                <w:lang w:val="bg-BG"/>
              </w:rPr>
            </w:pPr>
            <w:r w:rsidRPr="00254140">
              <w:rPr>
                <w:lang w:val="bg-BG"/>
              </w:rPr>
              <w:t xml:space="preserve">15. Продължителността на дейностите по </w:t>
            </w:r>
            <w:r w:rsidRPr="00254140">
              <w:rPr>
                <w:lang w:val="bg-BG"/>
              </w:rPr>
              <w:lastRenderedPageBreak/>
              <w:t>проекта не надвишава 24 месеца.</w:t>
            </w:r>
          </w:p>
        </w:tc>
        <w:tc>
          <w:tcPr>
            <w:tcW w:w="638" w:type="dxa"/>
            <w:tcBorders>
              <w:top w:val="single" w:sz="4" w:space="0" w:color="auto"/>
              <w:left w:val="single" w:sz="4" w:space="0" w:color="auto"/>
              <w:bottom w:val="single" w:sz="4" w:space="0" w:color="auto"/>
              <w:right w:val="single" w:sz="4" w:space="0" w:color="auto"/>
            </w:tcBorders>
          </w:tcPr>
          <w:p w14:paraId="5D5447EE" w14:textId="77777777" w:rsidR="007C35CF" w:rsidRPr="00587078" w:rsidRDefault="007C35CF" w:rsidP="007C35CF">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5586376" w14:textId="77777777" w:rsidR="007C35CF" w:rsidRPr="00587078" w:rsidRDefault="007C35CF" w:rsidP="007C35CF">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AEC4BDC" w14:textId="77777777" w:rsidR="007C35CF" w:rsidRPr="00587078" w:rsidRDefault="007C35CF" w:rsidP="007C35CF">
            <w:pPr>
              <w:spacing w:after="160" w:line="259" w:lineRule="auto"/>
              <w:jc w:val="both"/>
              <w:rPr>
                <w:rFonts w:eastAsia="Calibri"/>
                <w:snapToGrid/>
                <w:szCs w:val="24"/>
                <w:lang w:val="bg-BG"/>
              </w:rPr>
            </w:pPr>
          </w:p>
        </w:tc>
        <w:tc>
          <w:tcPr>
            <w:tcW w:w="7796" w:type="dxa"/>
            <w:gridSpan w:val="3"/>
            <w:tcBorders>
              <w:top w:val="single" w:sz="4" w:space="0" w:color="auto"/>
              <w:left w:val="single" w:sz="4" w:space="0" w:color="auto"/>
              <w:bottom w:val="single" w:sz="4" w:space="0" w:color="auto"/>
              <w:right w:val="single" w:sz="4" w:space="0" w:color="auto"/>
            </w:tcBorders>
          </w:tcPr>
          <w:p w14:paraId="4626EDEB" w14:textId="7FA6EE3F" w:rsidR="007C35CF" w:rsidRPr="000770E4" w:rsidRDefault="007C35CF" w:rsidP="007C35CF">
            <w:pPr>
              <w:spacing w:after="160" w:line="259" w:lineRule="auto"/>
              <w:jc w:val="both"/>
              <w:rPr>
                <w:rFonts w:eastAsia="Calibri"/>
                <w:snapToGrid/>
                <w:szCs w:val="24"/>
                <w:lang w:val="bg-BG"/>
              </w:rPr>
            </w:pPr>
            <w:r w:rsidRPr="00254140">
              <w:rPr>
                <w:lang w:val="bg-BG"/>
              </w:rPr>
              <w:t>Източник на информация - Формуляр за кандидатстване в ИСУН 2020</w:t>
            </w:r>
          </w:p>
        </w:tc>
      </w:tr>
      <w:tr w:rsidR="00C036AE" w:rsidRPr="006E1FED" w14:paraId="44C86346" w14:textId="77777777" w:rsidTr="002F5438">
        <w:tc>
          <w:tcPr>
            <w:tcW w:w="14884" w:type="dxa"/>
            <w:gridSpan w:val="9"/>
            <w:tcBorders>
              <w:top w:val="single" w:sz="4" w:space="0" w:color="auto"/>
              <w:left w:val="single" w:sz="4" w:space="0" w:color="auto"/>
              <w:bottom w:val="single" w:sz="4" w:space="0" w:color="auto"/>
              <w:right w:val="single" w:sz="4" w:space="0" w:color="auto"/>
            </w:tcBorders>
            <w:shd w:val="clear" w:color="auto" w:fill="D9D9D9"/>
          </w:tcPr>
          <w:p w14:paraId="4277F849" w14:textId="77777777" w:rsidR="00C036AE" w:rsidRPr="005F6E03" w:rsidRDefault="00C036AE" w:rsidP="00C036AE">
            <w:pPr>
              <w:tabs>
                <w:tab w:val="left" w:pos="-284"/>
              </w:tabs>
              <w:spacing w:line="240" w:lineRule="exact"/>
              <w:jc w:val="center"/>
              <w:rPr>
                <w:snapToGrid/>
                <w:szCs w:val="24"/>
                <w:lang w:val="ru-RU"/>
              </w:rPr>
            </w:pPr>
            <w:r w:rsidRPr="005F6E03">
              <w:rPr>
                <w:bCs/>
                <w:snapToGrid/>
                <w:szCs w:val="24"/>
                <w:lang w:val="bg-BG"/>
              </w:rPr>
              <w:lastRenderedPageBreak/>
              <w:t xml:space="preserve">ГРУПА </w:t>
            </w:r>
            <w:r w:rsidRPr="005F6E03">
              <w:rPr>
                <w:bCs/>
                <w:snapToGrid/>
                <w:szCs w:val="24"/>
                <w:lang w:val="en-US"/>
              </w:rPr>
              <w:t>II</w:t>
            </w:r>
            <w:r w:rsidRPr="005F6E03">
              <w:rPr>
                <w:bCs/>
                <w:snapToGrid/>
                <w:szCs w:val="24"/>
                <w:lang w:val="ru-RU"/>
              </w:rPr>
              <w:t xml:space="preserve">. АДМИНИСТРАТИВНО СЪОТВЕТСТВИЕ И ДОПУСТИМОСТ НА </w:t>
            </w:r>
            <w:r w:rsidRPr="005F6E03">
              <w:rPr>
                <w:bCs/>
                <w:snapToGrid/>
                <w:szCs w:val="24"/>
                <w:lang w:val="bg-BG"/>
              </w:rPr>
              <w:t>КАНДИДАТА</w:t>
            </w:r>
            <w:r w:rsidRPr="005F6E03">
              <w:rPr>
                <w:snapToGrid/>
                <w:szCs w:val="24"/>
                <w:lang w:val="bg-BG"/>
              </w:rPr>
              <w:t xml:space="preserve"> </w:t>
            </w:r>
            <w:r w:rsidRPr="005F6E03">
              <w:rPr>
                <w:snapToGrid/>
                <w:szCs w:val="24"/>
                <w:lang w:val="ru-RU"/>
              </w:rPr>
              <w:t>–</w:t>
            </w:r>
          </w:p>
          <w:p w14:paraId="0F7CE0CA" w14:textId="77777777" w:rsidR="00C036AE" w:rsidRPr="00FF0A42" w:rsidRDefault="00C036AE" w:rsidP="00C036AE">
            <w:pPr>
              <w:tabs>
                <w:tab w:val="left" w:pos="-284"/>
              </w:tabs>
              <w:spacing w:line="240" w:lineRule="exact"/>
              <w:jc w:val="center"/>
              <w:rPr>
                <w:b/>
                <w:snapToGrid/>
                <w:szCs w:val="24"/>
                <w:lang w:val="en-US"/>
              </w:rPr>
            </w:pPr>
            <w:r w:rsidRPr="00FF0A42">
              <w:rPr>
                <w:b/>
                <w:snapToGrid/>
                <w:szCs w:val="24"/>
                <w:lang w:val="bg-BG"/>
              </w:rPr>
              <w:t>ПОДКРЕПЯЩИ ДОКУМЕНТИ ОТ КАНДИДАТА</w:t>
            </w:r>
          </w:p>
        </w:tc>
      </w:tr>
      <w:tr w:rsidR="00C036AE" w:rsidRPr="007B300A" w14:paraId="7A26CB32" w14:textId="77777777" w:rsidTr="002F5438">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56954F9E" w14:textId="77777777" w:rsidR="00C036AE" w:rsidRPr="00BC39C3" w:rsidRDefault="00C036AE" w:rsidP="00C036AE">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91C3C69" w14:textId="77777777" w:rsidR="00C036AE" w:rsidRPr="00BC39C3" w:rsidRDefault="00C036AE" w:rsidP="00C036AE">
            <w:pPr>
              <w:jc w:val="center"/>
              <w:rPr>
                <w:b/>
                <w:snapToGrid/>
                <w:szCs w:val="24"/>
                <w:lang w:val="bg-BG"/>
              </w:rPr>
            </w:pPr>
            <w:r w:rsidRPr="00BC39C3">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0B466416" w14:textId="77777777" w:rsidR="00C036AE" w:rsidRPr="00BC39C3" w:rsidRDefault="00C036AE" w:rsidP="00C036AE">
            <w:pPr>
              <w:jc w:val="center"/>
              <w:rPr>
                <w:b/>
                <w:snapToGrid/>
                <w:szCs w:val="24"/>
                <w:lang w:val="bg-BG"/>
              </w:rPr>
            </w:pPr>
            <w:r w:rsidRPr="00BC39C3">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67A4E99" w14:textId="77777777" w:rsidR="00C036AE" w:rsidRPr="00BC39C3" w:rsidRDefault="00C036AE" w:rsidP="00C036AE">
            <w:pPr>
              <w:jc w:val="center"/>
              <w:rPr>
                <w:b/>
                <w:snapToGrid/>
                <w:szCs w:val="24"/>
                <w:lang w:val="bg-BG"/>
              </w:rPr>
            </w:pPr>
            <w:r w:rsidRPr="00BC39C3">
              <w:rPr>
                <w:b/>
                <w:snapToGrid/>
                <w:szCs w:val="24"/>
                <w:lang w:val="bg-BG"/>
              </w:rPr>
              <w:t>Н/П</w:t>
            </w:r>
          </w:p>
        </w:tc>
        <w:tc>
          <w:tcPr>
            <w:tcW w:w="6520" w:type="dxa"/>
            <w:tcBorders>
              <w:top w:val="single" w:sz="4" w:space="0" w:color="auto"/>
              <w:left w:val="single" w:sz="4" w:space="0" w:color="auto"/>
              <w:bottom w:val="single" w:sz="4" w:space="0" w:color="auto"/>
              <w:right w:val="single" w:sz="4" w:space="0" w:color="auto"/>
            </w:tcBorders>
            <w:shd w:val="clear" w:color="auto" w:fill="F2F2F2"/>
            <w:vAlign w:val="center"/>
          </w:tcPr>
          <w:p w14:paraId="3D261CAC" w14:textId="77777777" w:rsidR="00C036AE" w:rsidRPr="00FF0A42" w:rsidRDefault="00C036AE" w:rsidP="00C036AE">
            <w:pPr>
              <w:autoSpaceDE w:val="0"/>
              <w:autoSpaceDN w:val="0"/>
              <w:adjustRightInd w:val="0"/>
              <w:jc w:val="center"/>
              <w:rPr>
                <w:b/>
                <w:caps/>
                <w:snapToGrid/>
                <w:color w:val="000000"/>
                <w:szCs w:val="24"/>
                <w:lang w:val="bg-BG" w:eastAsia="bg-BG"/>
              </w:rPr>
            </w:pPr>
            <w:r w:rsidRPr="00FF0A42">
              <w:rPr>
                <w:b/>
                <w:snapToGrid/>
                <w:color w:val="000000"/>
                <w:szCs w:val="24"/>
                <w:lang w:val="bg-BG" w:eastAsia="bg-BG"/>
              </w:rPr>
              <w:t>Източник на информация и принципни действия</w:t>
            </w:r>
          </w:p>
        </w:tc>
      </w:tr>
      <w:tr w:rsidR="00C036AE" w:rsidRPr="007B300A" w14:paraId="25C63937" w14:textId="77777777" w:rsidTr="002F5438">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14:paraId="3D4E3FC4" w14:textId="0DDD5BD6" w:rsidR="00C036AE" w:rsidRPr="00BC39C3" w:rsidRDefault="00C036AE" w:rsidP="00C036AE">
            <w:pPr>
              <w:tabs>
                <w:tab w:val="left" w:pos="-284"/>
              </w:tabs>
              <w:spacing w:line="240" w:lineRule="exact"/>
              <w:jc w:val="both"/>
              <w:rPr>
                <w:b/>
                <w:snapToGrid/>
                <w:szCs w:val="24"/>
                <w:lang w:val="bg-BG"/>
              </w:rPr>
            </w:pPr>
            <w:r w:rsidRPr="00744CA3">
              <w:rPr>
                <w:rFonts w:eastAsia="Calibri"/>
                <w:snapToGrid/>
                <w:szCs w:val="24"/>
                <w:lang w:val="bg-BG"/>
              </w:rPr>
              <w:t>1</w:t>
            </w:r>
            <w:r>
              <w:rPr>
                <w:rFonts w:eastAsia="Calibri"/>
                <w:snapToGrid/>
                <w:szCs w:val="24"/>
                <w:lang w:val="bg-BG"/>
              </w:rPr>
              <w:t xml:space="preserve">.Приложение І - </w:t>
            </w:r>
            <w:r w:rsidRPr="00587078">
              <w:rPr>
                <w:rFonts w:eastAsia="Calibri"/>
                <w:snapToGrid/>
                <w:szCs w:val="24"/>
                <w:lang w:val="bg-BG"/>
              </w:rPr>
              <w:t>Автобиографията</w:t>
            </w:r>
            <w:r>
              <w:rPr>
                <w:rFonts w:eastAsia="Calibri"/>
                <w:snapToGrid/>
                <w:szCs w:val="24"/>
                <w:lang w:val="bg-BG"/>
              </w:rPr>
              <w:t xml:space="preserve"> на ръководителя на проекта и/или</w:t>
            </w:r>
            <w:r w:rsidRPr="000722D2">
              <w:rPr>
                <w:rFonts w:eastAsia="Calibri"/>
                <w:snapToGrid/>
                <w:szCs w:val="24"/>
                <w:lang w:val="bg-BG"/>
              </w:rPr>
              <w:t xml:space="preserve"> на законния представител на организацията (управител, прокурист и др.)/собственика на капитала е попълнена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14:paraId="7DF10CC1" w14:textId="77777777" w:rsidR="00C036AE" w:rsidRPr="00BC39C3" w:rsidRDefault="00C036AE" w:rsidP="00C036AE">
            <w:pPr>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3833E0D" w14:textId="77777777" w:rsidR="00C036AE" w:rsidRPr="00BC39C3" w:rsidRDefault="00C036AE" w:rsidP="00C036AE">
            <w:pPr>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CF04EF6" w14:textId="77777777" w:rsidR="00C036AE" w:rsidRPr="00BC39C3" w:rsidRDefault="00C036AE" w:rsidP="00C036AE">
            <w:pPr>
              <w:jc w:val="center"/>
              <w:rPr>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14:paraId="2A123632" w14:textId="3A8DE858" w:rsidR="00C036AE" w:rsidRPr="00587078" w:rsidRDefault="00C036AE" w:rsidP="00C036AE">
            <w:pPr>
              <w:spacing w:after="60" w:line="259" w:lineRule="auto"/>
              <w:jc w:val="both"/>
              <w:rPr>
                <w:rFonts w:eastAsia="Calibri"/>
                <w:snapToGrid/>
                <w:szCs w:val="24"/>
                <w:lang w:val="bg-BG"/>
              </w:rPr>
            </w:pPr>
            <w:r w:rsidRPr="00587078">
              <w:rPr>
                <w:rFonts w:eastAsia="Calibri"/>
                <w:snapToGrid/>
                <w:szCs w:val="24"/>
                <w:lang w:val="bg-BG"/>
              </w:rPr>
              <w:t>Източник на информация – ИСУН 2020, Приложения към Формуляр за кандидатстване (Приложение</w:t>
            </w:r>
            <w:r>
              <w:rPr>
                <w:rFonts w:eastAsia="Calibri"/>
                <w:snapToGrid/>
                <w:szCs w:val="24"/>
                <w:lang w:val="bg-BG"/>
              </w:rPr>
              <w:t xml:space="preserve"> І - </w:t>
            </w:r>
            <w:r w:rsidRPr="00587078">
              <w:rPr>
                <w:rFonts w:eastAsia="Calibri"/>
                <w:snapToGrid/>
                <w:szCs w:val="24"/>
                <w:lang w:val="bg-BG"/>
              </w:rPr>
              <w:t>Автобиографията</w:t>
            </w:r>
            <w:r>
              <w:rPr>
                <w:rFonts w:eastAsia="Calibri"/>
                <w:snapToGrid/>
                <w:szCs w:val="24"/>
                <w:lang w:val="bg-BG"/>
              </w:rPr>
              <w:t xml:space="preserve"> на ръководителя на проекта и/или </w:t>
            </w:r>
            <w:proofErr w:type="spellStart"/>
            <w:r w:rsidRPr="000722D2">
              <w:rPr>
                <w:rFonts w:eastAsia="Calibri"/>
                <w:snapToGrid/>
                <w:szCs w:val="24"/>
                <w:lang w:val="bg-BG"/>
              </w:rPr>
              <w:t>или</w:t>
            </w:r>
            <w:proofErr w:type="spellEnd"/>
            <w:r w:rsidRPr="000722D2">
              <w:rPr>
                <w:rFonts w:eastAsia="Calibri"/>
                <w:snapToGrid/>
                <w:szCs w:val="24"/>
                <w:lang w:val="bg-BG"/>
              </w:rPr>
              <w:t xml:space="preserve"> на законния представител на организацията (управител, прокурист и др.)/собственика на капитала</w:t>
            </w:r>
            <w:r>
              <w:rPr>
                <w:rFonts w:eastAsia="Calibri"/>
                <w:snapToGrid/>
                <w:szCs w:val="24"/>
                <w:lang w:val="bg-BG"/>
              </w:rPr>
              <w:t>.)</w:t>
            </w:r>
          </w:p>
          <w:p w14:paraId="17B5D556" w14:textId="77777777" w:rsidR="00C036AE" w:rsidRPr="00940D4D" w:rsidRDefault="00C036AE" w:rsidP="00C036AE">
            <w:pPr>
              <w:spacing w:after="60" w:line="259" w:lineRule="auto"/>
              <w:jc w:val="both"/>
              <w:rPr>
                <w:rFonts w:eastAsia="Calibri"/>
                <w:snapToGrid/>
                <w:szCs w:val="24"/>
                <w:u w:val="single"/>
                <w:lang w:val="bg-BG"/>
              </w:rPr>
            </w:pPr>
            <w:r w:rsidRPr="00940D4D">
              <w:rPr>
                <w:rFonts w:eastAsia="Calibri"/>
                <w:snapToGrid/>
                <w:szCs w:val="24"/>
                <w:u w:val="single"/>
                <w:lang w:val="bg-BG"/>
              </w:rPr>
              <w:t>Принципни действия:</w:t>
            </w:r>
          </w:p>
          <w:p w14:paraId="35C60E6C" w14:textId="20F62F61" w:rsidR="00C036AE" w:rsidRPr="00587078" w:rsidRDefault="00C036AE" w:rsidP="00C036AE">
            <w:pPr>
              <w:autoSpaceDE w:val="0"/>
              <w:autoSpaceDN w:val="0"/>
              <w:adjustRightInd w:val="0"/>
              <w:spacing w:after="120"/>
              <w:jc w:val="both"/>
              <w:rPr>
                <w:snapToGrid/>
                <w:color w:val="000000"/>
                <w:szCs w:val="24"/>
                <w:lang w:val="bg-BG" w:eastAsia="bg-BG"/>
              </w:rPr>
            </w:pPr>
            <w:r w:rsidRPr="00587078">
              <w:rPr>
                <w:snapToGrid/>
                <w:color w:val="000000"/>
                <w:szCs w:val="24"/>
                <w:lang w:val="bg-BG" w:eastAsia="bg-BG"/>
              </w:rPr>
              <w:t>В случай че Приложение</w:t>
            </w:r>
            <w:r>
              <w:rPr>
                <w:snapToGrid/>
                <w:color w:val="000000"/>
                <w:szCs w:val="24"/>
                <w:lang w:val="bg-BG" w:eastAsia="bg-BG"/>
              </w:rPr>
              <w:t xml:space="preserve"> І: </w:t>
            </w:r>
            <w:r w:rsidRPr="00587078">
              <w:rPr>
                <w:rFonts w:eastAsia="Calibri"/>
                <w:snapToGrid/>
                <w:szCs w:val="24"/>
                <w:lang w:val="bg-BG"/>
              </w:rPr>
              <w:t>Автобиографията</w:t>
            </w:r>
            <w:r>
              <w:rPr>
                <w:rFonts w:eastAsia="Calibri"/>
                <w:snapToGrid/>
                <w:szCs w:val="24"/>
                <w:lang w:val="bg-BG"/>
              </w:rPr>
              <w:t xml:space="preserve"> на ръководителя на проекта и/или</w:t>
            </w:r>
            <w:r w:rsidRPr="000722D2">
              <w:rPr>
                <w:rFonts w:eastAsia="Calibri"/>
                <w:snapToGrid/>
                <w:szCs w:val="24"/>
                <w:lang w:val="bg-BG"/>
              </w:rPr>
              <w:t xml:space="preserve"> на законния представител на организацията (управител, прокурист и др.)/собственика на капитала</w:t>
            </w:r>
            <w:r w:rsidRPr="00587078">
              <w:rPr>
                <w:snapToGrid/>
                <w:color w:val="000000"/>
                <w:szCs w:val="24"/>
                <w:lang w:val="bg-BG" w:eastAsia="bg-BG"/>
              </w:rPr>
              <w:t xml:space="preserve"> не е представена,</w:t>
            </w:r>
            <w:r w:rsidRPr="00744CA3">
              <w:rPr>
                <w:snapToGrid/>
                <w:color w:val="000000"/>
                <w:szCs w:val="24"/>
                <w:lang w:val="bg-BG" w:eastAsia="bg-BG"/>
              </w:rPr>
              <w:t xml:space="preserve"> </w:t>
            </w:r>
            <w:r w:rsidRPr="00587078">
              <w:rPr>
                <w:snapToGrid/>
                <w:color w:val="000000"/>
                <w:szCs w:val="24"/>
                <w:lang w:val="bg-BG" w:eastAsia="bg-BG"/>
              </w:rPr>
              <w:t xml:space="preserve">същата се изисква от кандидата като пояснителна информация. </w:t>
            </w:r>
          </w:p>
          <w:p w14:paraId="0A241855" w14:textId="4CACA04B" w:rsidR="00C036AE" w:rsidRPr="00FF0A42" w:rsidRDefault="00C036AE" w:rsidP="00C036AE">
            <w:pPr>
              <w:autoSpaceDE w:val="0"/>
              <w:autoSpaceDN w:val="0"/>
              <w:adjustRightInd w:val="0"/>
              <w:spacing w:after="120"/>
              <w:jc w:val="both"/>
              <w:rPr>
                <w:b/>
                <w:snapToGrid/>
                <w:color w:val="000000"/>
                <w:szCs w:val="24"/>
                <w:lang w:val="bg-BG" w:eastAsia="bg-BG"/>
              </w:rPr>
            </w:pPr>
            <w:r w:rsidRPr="00587078">
              <w:rPr>
                <w:rFonts w:eastAsia="Calibri"/>
                <w:snapToGrid/>
                <w:szCs w:val="24"/>
                <w:lang w:val="bg-BG"/>
              </w:rPr>
              <w:t>Приложението следва да се представи в срока, определен от оценителната комисия. Непредставянето на Автобиографията</w:t>
            </w:r>
            <w:r>
              <w:rPr>
                <w:rFonts w:eastAsia="Calibri"/>
                <w:snapToGrid/>
                <w:szCs w:val="24"/>
                <w:lang w:val="bg-BG"/>
              </w:rPr>
              <w:t xml:space="preserve"> след искането й</w:t>
            </w:r>
            <w:r w:rsidRPr="00587078">
              <w:rPr>
                <w:rFonts w:eastAsia="Calibri"/>
                <w:snapToGrid/>
                <w:szCs w:val="24"/>
                <w:lang w:val="bg-BG"/>
              </w:rPr>
              <w:t xml:space="preserve"> от Оценителната комисия е основание за отхвърляне на проектното предложение.</w:t>
            </w:r>
          </w:p>
        </w:tc>
      </w:tr>
      <w:tr w:rsidR="00C036AE" w:rsidRPr="007B300A" w14:paraId="379A71E4" w14:textId="77777777" w:rsidTr="002F5438">
        <w:tc>
          <w:tcPr>
            <w:tcW w:w="6494" w:type="dxa"/>
            <w:gridSpan w:val="4"/>
            <w:tcBorders>
              <w:top w:val="single" w:sz="4" w:space="0" w:color="auto"/>
              <w:left w:val="single" w:sz="4" w:space="0" w:color="auto"/>
              <w:bottom w:val="single" w:sz="4" w:space="0" w:color="auto"/>
              <w:right w:val="single" w:sz="4" w:space="0" w:color="auto"/>
            </w:tcBorders>
          </w:tcPr>
          <w:p w14:paraId="408DBFA2" w14:textId="3322FFF7" w:rsidR="00C036AE" w:rsidRPr="003A1E71" w:rsidRDefault="00C036AE" w:rsidP="00C036AE">
            <w:pPr>
              <w:pStyle w:val="afa"/>
              <w:tabs>
                <w:tab w:val="left" w:pos="460"/>
              </w:tabs>
              <w:spacing w:after="360" w:afterAutospacing="0"/>
              <w:jc w:val="both"/>
              <w:rPr>
                <w:rFonts w:eastAsia="Calibri"/>
              </w:rPr>
            </w:pPr>
            <w:r>
              <w:rPr>
                <w:rFonts w:eastAsia="Calibri"/>
              </w:rPr>
              <w:t xml:space="preserve">2. </w:t>
            </w:r>
            <w:r w:rsidRPr="00765480">
              <w:rPr>
                <w:rFonts w:eastAsia="Calibri"/>
              </w:rPr>
              <w:t>Приложение</w:t>
            </w:r>
            <w:r>
              <w:rPr>
                <w:rFonts w:eastAsia="Calibri"/>
              </w:rPr>
              <w:t xml:space="preserve"> ІІ</w:t>
            </w:r>
            <w:r w:rsidRPr="00765480">
              <w:rPr>
                <w:rFonts w:eastAsia="Calibri"/>
              </w:rPr>
              <w:t xml:space="preserve"> Декларацията на кандидата/партньо</w:t>
            </w:r>
            <w:r>
              <w:rPr>
                <w:rFonts w:eastAsia="Calibri"/>
              </w:rPr>
              <w:t>ра</w:t>
            </w:r>
            <w:r w:rsidRPr="00765480">
              <w:rPr>
                <w:rFonts w:eastAsia="Calibri"/>
              </w:rPr>
              <w:t xml:space="preserve"> </w:t>
            </w:r>
            <w:r>
              <w:rPr>
                <w:rFonts w:eastAsia="Calibri"/>
              </w:rPr>
              <w:t xml:space="preserve">е попълнена по образец и подписана </w:t>
            </w:r>
            <w:r w:rsidRPr="00384FF7">
              <w:rPr>
                <w:b/>
              </w:rPr>
              <w:t xml:space="preserve">от </w:t>
            </w:r>
            <w:r w:rsidRPr="00384FF7">
              <w:rPr>
                <w:rFonts w:eastAsia="Calibri"/>
                <w:b/>
              </w:rPr>
              <w:t>всички</w:t>
            </w:r>
            <w:r w:rsidRPr="00384FF7">
              <w:rPr>
                <w:rFonts w:eastAsia="Calibri"/>
              </w:rPr>
              <w:t xml:space="preserve"> лица, които са </w:t>
            </w:r>
            <w:proofErr w:type="spellStart"/>
            <w:r w:rsidRPr="00384FF7">
              <w:rPr>
                <w:rFonts w:eastAsia="Calibri"/>
              </w:rPr>
              <w:t>овластени</w:t>
            </w:r>
            <w:proofErr w:type="spellEnd"/>
            <w:r w:rsidRPr="00384FF7">
              <w:rPr>
                <w:rFonts w:eastAsia="Calibri"/>
              </w:rPr>
              <w:t xml:space="preserve"> да п</w:t>
            </w:r>
            <w:r>
              <w:rPr>
                <w:rFonts w:eastAsia="Calibri"/>
              </w:rPr>
              <w:t xml:space="preserve">редставляват </w:t>
            </w:r>
            <w:r w:rsidRPr="00A04DF6">
              <w:rPr>
                <w:rFonts w:eastAsia="Calibri"/>
                <w:b/>
              </w:rPr>
              <w:t>КАНДИДАТА</w:t>
            </w:r>
            <w:r w:rsidRPr="00384FF7">
              <w:rPr>
                <w:rFonts w:eastAsia="Calibri"/>
              </w:rPr>
              <w:t>, независимо дали г</w:t>
            </w:r>
            <w:r w:rsidRPr="00384FF7">
              <w:rPr>
                <w:rFonts w:eastAsia="Calibri"/>
                <w:lang w:val="en-US"/>
              </w:rPr>
              <w:t>o</w:t>
            </w:r>
            <w:r w:rsidRPr="00384FF7">
              <w:rPr>
                <w:rFonts w:eastAsia="Calibri"/>
              </w:rPr>
              <w:t xml:space="preserve"> представляват заедно и/или поотделно, и са вписани в </w:t>
            </w:r>
            <w:r w:rsidR="007B300A">
              <w:rPr>
                <w:rFonts w:eastAsia="Calibri"/>
              </w:rPr>
              <w:t>Т</w:t>
            </w:r>
            <w:r w:rsidR="007B300A" w:rsidRPr="00384FF7">
              <w:rPr>
                <w:rFonts w:eastAsia="Calibri"/>
              </w:rPr>
              <w:t>ърговски</w:t>
            </w:r>
            <w:r w:rsidR="007B300A">
              <w:rPr>
                <w:rFonts w:eastAsia="Calibri"/>
              </w:rPr>
              <w:t>я</w:t>
            </w:r>
            <w:r w:rsidR="007B300A" w:rsidRPr="00384FF7">
              <w:rPr>
                <w:rFonts w:eastAsia="Calibri"/>
              </w:rPr>
              <w:t xml:space="preserve"> </w:t>
            </w:r>
            <w:r w:rsidRPr="00384FF7">
              <w:rPr>
                <w:rFonts w:eastAsia="Calibri"/>
              </w:rPr>
              <w:t>регистър и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sidR="003A1E71">
              <w:rPr>
                <w:rFonts w:eastAsia="Calibri"/>
              </w:rPr>
              <w:t xml:space="preserve">. Декларацията е попълнена и от лицето, упълномощено за подаване на проектното предложение с КЕП </w:t>
            </w:r>
            <w:r w:rsidR="003A1E71">
              <w:rPr>
                <w:rFonts w:eastAsia="Calibri"/>
                <w:lang w:val="en-US"/>
              </w:rPr>
              <w:t>(</w:t>
            </w:r>
            <w:r w:rsidR="003A1E71">
              <w:rPr>
                <w:rFonts w:eastAsia="Calibri"/>
              </w:rPr>
              <w:t>ако е приложимо</w:t>
            </w:r>
            <w:r w:rsidR="003A1E71">
              <w:rPr>
                <w:rFonts w:eastAsia="Calibri"/>
                <w:lang w:val="en-US"/>
              </w:rPr>
              <w:t>)</w:t>
            </w:r>
            <w:r w:rsidR="003A1E71">
              <w:rPr>
                <w:rFonts w:eastAsia="Calibri"/>
              </w:rPr>
              <w:t>.</w:t>
            </w:r>
          </w:p>
          <w:p w14:paraId="18FD7CBA" w14:textId="77777777" w:rsidR="00C036AE" w:rsidRPr="00FF0A42" w:rsidRDefault="00C036AE" w:rsidP="00C036AE">
            <w:pPr>
              <w:tabs>
                <w:tab w:val="left" w:pos="318"/>
              </w:tabs>
              <w:spacing w:before="40" w:after="120" w:line="240" w:lineRule="exact"/>
              <w:ind w:left="34"/>
              <w:jc w:val="both"/>
              <w:rPr>
                <w:rFonts w:eastAsia="Calibri"/>
                <w:snapToGrid/>
                <w:szCs w:val="24"/>
                <w:lang w:val="bg-BG"/>
              </w:rPr>
            </w:pPr>
            <w:r w:rsidRPr="00BC39C3">
              <w:rPr>
                <w:snapToGrid/>
                <w:szCs w:val="24"/>
                <w:lang w:val="bg-BG"/>
              </w:rPr>
              <w:t>Декларацията/</w:t>
            </w:r>
            <w:proofErr w:type="spellStart"/>
            <w:r w:rsidRPr="00BC39C3">
              <w:rPr>
                <w:snapToGrid/>
                <w:szCs w:val="24"/>
                <w:lang w:val="bg-BG"/>
              </w:rPr>
              <w:t>ите</w:t>
            </w:r>
            <w:proofErr w:type="spellEnd"/>
            <w:r w:rsidRPr="00BC39C3">
              <w:rPr>
                <w:snapToGrid/>
                <w:szCs w:val="24"/>
                <w:lang w:val="bg-BG"/>
              </w:rPr>
              <w:t xml:space="preserve"> е/са подписана/и на хартия</w:t>
            </w:r>
            <w:r>
              <w:rPr>
                <w:snapToGrid/>
                <w:szCs w:val="24"/>
                <w:lang w:val="bg-BG"/>
              </w:rPr>
              <w:t xml:space="preserve"> от</w:t>
            </w:r>
            <w:r w:rsidRPr="00BC39C3">
              <w:rPr>
                <w:snapToGrid/>
                <w:szCs w:val="24"/>
                <w:lang w:val="bg-BG"/>
              </w:rPr>
              <w:t xml:space="preserve"> </w:t>
            </w:r>
            <w:r>
              <w:rPr>
                <w:snapToGrid/>
                <w:szCs w:val="24"/>
                <w:lang w:val="bg-BG"/>
              </w:rPr>
              <w:t>всички гореизброени лица</w:t>
            </w:r>
            <w:r w:rsidRPr="00BC39C3">
              <w:rPr>
                <w:snapToGrid/>
                <w:szCs w:val="24"/>
                <w:lang w:val="bg-BG"/>
              </w:rPr>
              <w:t>, сканиран</w:t>
            </w:r>
            <w:r>
              <w:rPr>
                <w:snapToGrid/>
                <w:szCs w:val="24"/>
                <w:lang w:val="bg-BG"/>
              </w:rPr>
              <w:t>а/</w:t>
            </w:r>
            <w:r w:rsidRPr="00BC39C3">
              <w:rPr>
                <w:snapToGrid/>
                <w:szCs w:val="24"/>
                <w:lang w:val="bg-BG"/>
              </w:rPr>
              <w:t>и и прикачен</w:t>
            </w:r>
            <w:r>
              <w:rPr>
                <w:snapToGrid/>
                <w:szCs w:val="24"/>
                <w:lang w:val="bg-BG"/>
              </w:rPr>
              <w:t>а/</w:t>
            </w:r>
            <w:r w:rsidRPr="00BC39C3">
              <w:rPr>
                <w:snapToGrid/>
                <w:szCs w:val="24"/>
                <w:lang w:val="bg-BG"/>
              </w:rPr>
              <w:t>и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4FA69B00" w14:textId="77777777" w:rsidR="00C036AE" w:rsidRPr="00FF0A42" w:rsidRDefault="00C036AE" w:rsidP="00C036A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5952804" w14:textId="77777777" w:rsidR="00C036AE" w:rsidRPr="00FF0A42" w:rsidRDefault="00C036AE" w:rsidP="00C036A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62CF334" w14:textId="77777777" w:rsidR="00C036AE" w:rsidRPr="00FF0A42" w:rsidRDefault="00C036AE" w:rsidP="00C036AE">
            <w:pPr>
              <w:spacing w:after="160" w:line="259" w:lineRule="auto"/>
              <w:jc w:val="center"/>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tcPr>
          <w:p w14:paraId="057ACBE4" w14:textId="77777777" w:rsidR="00C036AE" w:rsidRPr="007B371A" w:rsidRDefault="00C036AE" w:rsidP="00C036AE">
            <w:pPr>
              <w:spacing w:after="160" w:line="259" w:lineRule="auto"/>
              <w:jc w:val="both"/>
              <w:rPr>
                <w:rFonts w:eastAsia="Calibri"/>
                <w:snapToGrid/>
                <w:szCs w:val="24"/>
                <w:lang w:val="bg-BG"/>
              </w:rPr>
            </w:pPr>
            <w:r w:rsidRPr="007B371A">
              <w:rPr>
                <w:rFonts w:eastAsia="Calibri"/>
                <w:snapToGrid/>
                <w:szCs w:val="24"/>
                <w:lang w:val="bg-BG"/>
              </w:rPr>
              <w:t xml:space="preserve">Източник на информация - ИСУН 2020, </w:t>
            </w:r>
            <w:r>
              <w:rPr>
                <w:rFonts w:eastAsia="Calibri"/>
                <w:snapToGrid/>
                <w:szCs w:val="24"/>
                <w:lang w:val="bg-BG"/>
              </w:rPr>
              <w:t xml:space="preserve">секция 12, </w:t>
            </w:r>
            <w:r w:rsidRPr="007B371A">
              <w:rPr>
                <w:rFonts w:eastAsia="Calibri"/>
                <w:snapToGrid/>
                <w:szCs w:val="24"/>
                <w:lang w:val="bg-BG"/>
              </w:rPr>
              <w:t>При</w:t>
            </w:r>
            <w:r>
              <w:rPr>
                <w:rFonts w:eastAsia="Calibri"/>
                <w:snapToGrid/>
                <w:szCs w:val="24"/>
                <w:lang w:val="bg-BG"/>
              </w:rPr>
              <w:t>качени електронно подписани документи</w:t>
            </w:r>
          </w:p>
          <w:p w14:paraId="52EC8D91" w14:textId="77777777" w:rsidR="00C036AE" w:rsidRPr="007B371A" w:rsidRDefault="00C036AE" w:rsidP="00C036AE">
            <w:pPr>
              <w:spacing w:after="120"/>
              <w:jc w:val="both"/>
              <w:rPr>
                <w:rFonts w:eastAsia="Calibri"/>
                <w:snapToGrid/>
                <w:szCs w:val="24"/>
                <w:u w:val="single"/>
                <w:lang w:val="bg-BG"/>
              </w:rPr>
            </w:pPr>
            <w:r w:rsidRPr="007B371A">
              <w:rPr>
                <w:rFonts w:eastAsia="Calibri"/>
                <w:snapToGrid/>
                <w:szCs w:val="24"/>
                <w:u w:val="single"/>
                <w:lang w:val="bg-BG"/>
              </w:rPr>
              <w:t>Принципни действия:</w:t>
            </w:r>
          </w:p>
          <w:p w14:paraId="57FFE62A" w14:textId="5E91B0D0" w:rsidR="00C036AE" w:rsidRPr="005F7BB5" w:rsidRDefault="00C036AE" w:rsidP="00C036AE">
            <w:pPr>
              <w:spacing w:after="120"/>
              <w:jc w:val="both"/>
              <w:rPr>
                <w:snapToGrid/>
                <w:szCs w:val="24"/>
                <w:lang w:val="bg-BG" w:eastAsia="bg-BG"/>
              </w:rPr>
            </w:pPr>
            <w:r w:rsidRPr="005F7BB5">
              <w:rPr>
                <w:snapToGrid/>
                <w:szCs w:val="24"/>
                <w:lang w:val="bg-BG" w:eastAsia="bg-BG"/>
              </w:rPr>
              <w:t xml:space="preserve">В случай че Декларацията на кандидата/партньора Приложение ІІ: не е представена или не е подписана от всички лица, </w:t>
            </w:r>
            <w:r w:rsidRPr="0012558D">
              <w:rPr>
                <w:rFonts w:eastAsia="Calibri"/>
                <w:snapToGrid/>
                <w:szCs w:val="24"/>
                <w:lang w:val="bg-BG"/>
              </w:rPr>
              <w:t xml:space="preserve">които са </w:t>
            </w:r>
            <w:proofErr w:type="spellStart"/>
            <w:r w:rsidRPr="0012558D">
              <w:rPr>
                <w:rFonts w:eastAsia="Calibri"/>
                <w:snapToGrid/>
                <w:szCs w:val="24"/>
                <w:lang w:val="bg-BG"/>
              </w:rPr>
              <w:t>овластени</w:t>
            </w:r>
            <w:proofErr w:type="spellEnd"/>
            <w:r w:rsidRPr="007D2673">
              <w:rPr>
                <w:rFonts w:eastAsia="Calibri"/>
                <w:snapToGrid/>
                <w:szCs w:val="24"/>
                <w:lang w:val="bg-BG"/>
              </w:rPr>
              <w:t xml:space="preserve"> да представляват кандидата</w:t>
            </w:r>
            <w:r w:rsidRPr="005F7BB5">
              <w:rPr>
                <w:rFonts w:eastAsia="Calibri"/>
                <w:snapToGrid/>
                <w:szCs w:val="24"/>
                <w:lang w:val="bg-BG"/>
              </w:rPr>
              <w:t xml:space="preserve">, независимо дали </w:t>
            </w:r>
            <w:proofErr w:type="spellStart"/>
            <w:r w:rsidRPr="005F7BB5">
              <w:rPr>
                <w:rFonts w:eastAsia="Calibri"/>
                <w:snapToGrid/>
                <w:szCs w:val="24"/>
                <w:lang w:val="bg-BG"/>
              </w:rPr>
              <w:t>гo</w:t>
            </w:r>
            <w:proofErr w:type="spellEnd"/>
            <w:r w:rsidRPr="005F7BB5">
              <w:rPr>
                <w:rFonts w:eastAsia="Calibri"/>
                <w:snapToGrid/>
                <w:szCs w:val="24"/>
                <w:lang w:val="bg-BG"/>
              </w:rPr>
              <w:t xml:space="preserve"> представляват заедно и/или поотделно, и са вписани в </w:t>
            </w:r>
            <w:r w:rsidR="007B300A">
              <w:rPr>
                <w:rFonts w:eastAsia="Calibri"/>
                <w:snapToGrid/>
                <w:szCs w:val="24"/>
                <w:lang w:val="bg-BG"/>
              </w:rPr>
              <w:t>Т</w:t>
            </w:r>
            <w:r w:rsidR="007B300A" w:rsidRPr="005F7BB5">
              <w:rPr>
                <w:rFonts w:eastAsia="Calibri"/>
                <w:snapToGrid/>
                <w:szCs w:val="24"/>
                <w:lang w:val="bg-BG"/>
              </w:rPr>
              <w:t>ърговски</w:t>
            </w:r>
            <w:r w:rsidR="007B300A">
              <w:rPr>
                <w:rFonts w:eastAsia="Calibri"/>
                <w:snapToGrid/>
                <w:szCs w:val="24"/>
                <w:lang w:val="bg-BG"/>
              </w:rPr>
              <w:t>я</w:t>
            </w:r>
            <w:r w:rsidR="007B300A" w:rsidRPr="005F7BB5">
              <w:rPr>
                <w:rFonts w:eastAsia="Calibri"/>
                <w:snapToGrid/>
                <w:szCs w:val="24"/>
                <w:lang w:val="bg-BG"/>
              </w:rPr>
              <w:t xml:space="preserve"> </w:t>
            </w:r>
            <w:r w:rsidRPr="005F7BB5">
              <w:rPr>
                <w:rFonts w:eastAsia="Calibri"/>
                <w:snapToGrid/>
                <w:szCs w:val="24"/>
                <w:lang w:val="bg-BG"/>
              </w:rPr>
              <w:t>регистър и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sidR="003E5C07" w:rsidRPr="003E5C07">
              <w:rPr>
                <w:rFonts w:eastAsia="Calibri"/>
                <w:snapToGrid/>
                <w:szCs w:val="24"/>
                <w:lang w:val="bg-BG"/>
              </w:rPr>
              <w:t>, както и от лицето, упълномощено за подаване на проекта с КЕП</w:t>
            </w:r>
            <w:r w:rsidRPr="005F7BB5">
              <w:rPr>
                <w:rFonts w:eastAsia="Calibri"/>
                <w:lang w:val="bg-BG"/>
              </w:rPr>
              <w:t>,</w:t>
            </w:r>
            <w:r w:rsidR="007B300A" w:rsidRPr="00254140">
              <w:rPr>
                <w:lang w:val="bg-BG"/>
              </w:rPr>
              <w:t xml:space="preserve"> </w:t>
            </w:r>
            <w:r w:rsidR="007B300A">
              <w:rPr>
                <w:lang w:val="bg-BG"/>
              </w:rPr>
              <w:t xml:space="preserve">включително </w:t>
            </w:r>
            <w:r w:rsidR="007B300A" w:rsidRPr="007B300A">
              <w:rPr>
                <w:rFonts w:eastAsia="Calibri"/>
                <w:lang w:val="bg-BG"/>
              </w:rPr>
              <w:t>и от упълномощеното за подаване на проекта лице (ако е приложимо)</w:t>
            </w:r>
            <w:r w:rsidRPr="005F7BB5">
              <w:rPr>
                <w:rFonts w:eastAsia="Calibri"/>
                <w:lang w:val="bg-BG"/>
              </w:rPr>
              <w:t xml:space="preserve"> </w:t>
            </w:r>
            <w:r w:rsidRPr="005F7BB5">
              <w:rPr>
                <w:snapToGrid/>
                <w:szCs w:val="24"/>
                <w:lang w:val="bg-BG" w:eastAsia="bg-BG"/>
              </w:rPr>
              <w:t>или не е попълнена коректно, същата/-</w:t>
            </w:r>
            <w:proofErr w:type="spellStart"/>
            <w:r w:rsidRPr="005F7BB5">
              <w:rPr>
                <w:snapToGrid/>
                <w:szCs w:val="24"/>
                <w:lang w:val="bg-BG" w:eastAsia="bg-BG"/>
              </w:rPr>
              <w:t>ите</w:t>
            </w:r>
            <w:proofErr w:type="spellEnd"/>
            <w:r w:rsidRPr="005F7BB5">
              <w:rPr>
                <w:snapToGrid/>
                <w:szCs w:val="24"/>
                <w:lang w:val="bg-BG" w:eastAsia="bg-BG"/>
              </w:rPr>
              <w:t xml:space="preserve"> ще бъде/-ат изискана/-и от кандидата като пояснителна </w:t>
            </w:r>
            <w:r w:rsidRPr="005F7BB5">
              <w:rPr>
                <w:snapToGrid/>
                <w:szCs w:val="24"/>
                <w:lang w:val="bg-BG" w:eastAsia="bg-BG"/>
              </w:rPr>
              <w:lastRenderedPageBreak/>
              <w:t>информация.</w:t>
            </w:r>
          </w:p>
          <w:p w14:paraId="6A61738A" w14:textId="0EDE1DEB" w:rsidR="00C036AE" w:rsidRPr="007B371A" w:rsidRDefault="00C036AE" w:rsidP="00C036AE">
            <w:pPr>
              <w:spacing w:after="60" w:line="259" w:lineRule="auto"/>
              <w:jc w:val="both"/>
              <w:rPr>
                <w:rFonts w:eastAsia="Calibri"/>
                <w:snapToGrid/>
                <w:szCs w:val="24"/>
                <w:lang w:val="bg-BG"/>
              </w:rPr>
            </w:pPr>
            <w:r w:rsidRPr="005F7BB5">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r w:rsidRPr="007B371A">
              <w:rPr>
                <w:rFonts w:eastAsia="Calibri"/>
                <w:snapToGrid/>
                <w:szCs w:val="24"/>
                <w:lang w:val="bg-BG"/>
              </w:rPr>
              <w:t>.</w:t>
            </w:r>
          </w:p>
        </w:tc>
      </w:tr>
      <w:tr w:rsidR="00C036AE" w:rsidRPr="007B300A" w14:paraId="585D8F23" w14:textId="77777777" w:rsidTr="002F5438">
        <w:tc>
          <w:tcPr>
            <w:tcW w:w="6494" w:type="dxa"/>
            <w:gridSpan w:val="4"/>
            <w:tcBorders>
              <w:top w:val="single" w:sz="4" w:space="0" w:color="auto"/>
              <w:left w:val="single" w:sz="4" w:space="0" w:color="auto"/>
              <w:bottom w:val="single" w:sz="4" w:space="0" w:color="auto"/>
              <w:right w:val="single" w:sz="4" w:space="0" w:color="auto"/>
            </w:tcBorders>
          </w:tcPr>
          <w:p w14:paraId="3B0FFBDD" w14:textId="331421AD" w:rsidR="00C036AE" w:rsidRPr="00EB4C5B" w:rsidRDefault="00C036AE" w:rsidP="00C036AE">
            <w:pPr>
              <w:pStyle w:val="afa"/>
              <w:tabs>
                <w:tab w:val="left" w:pos="460"/>
              </w:tabs>
              <w:spacing w:after="120" w:afterAutospacing="0"/>
              <w:jc w:val="both"/>
              <w:rPr>
                <w:rFonts w:eastAsia="Calibri"/>
              </w:rPr>
            </w:pPr>
            <w:r w:rsidRPr="00744CA3">
              <w:rPr>
                <w:rFonts w:eastAsia="Calibri"/>
              </w:rPr>
              <w:lastRenderedPageBreak/>
              <w:t>3</w:t>
            </w:r>
            <w:r>
              <w:rPr>
                <w:rFonts w:eastAsia="Calibri"/>
              </w:rPr>
              <w:t xml:space="preserve">. </w:t>
            </w:r>
            <w:r w:rsidRPr="00EB4C5B">
              <w:rPr>
                <w:rFonts w:eastAsia="Calibri"/>
              </w:rPr>
              <w:t>Приложение ІІ-1 Деклараци</w:t>
            </w:r>
            <w:r>
              <w:rPr>
                <w:rFonts w:eastAsia="Calibri"/>
              </w:rPr>
              <w:t>я на кандидата/партньора общини</w:t>
            </w:r>
            <w:r w:rsidR="007B300A" w:rsidRPr="007B300A">
              <w:rPr>
                <w:rFonts w:eastAsia="Calibri"/>
              </w:rPr>
              <w:t xml:space="preserve">, включително и от упълномощеното за подаване на проекта лице (ако е приложимо). </w:t>
            </w:r>
            <w:r w:rsidRPr="00EB4C5B">
              <w:rPr>
                <w:rFonts w:eastAsia="Calibri"/>
              </w:rPr>
              <w:t xml:space="preserve"> (</w:t>
            </w:r>
            <w:r>
              <w:rPr>
                <w:rFonts w:eastAsia="Calibri"/>
              </w:rPr>
              <w:t xml:space="preserve">приложимо </w:t>
            </w:r>
            <w:r w:rsidRPr="00EB4C5B">
              <w:rPr>
                <w:rFonts w:eastAsia="Calibri"/>
              </w:rPr>
              <w:t xml:space="preserve">само за </w:t>
            </w:r>
            <w:r w:rsidRPr="00ED619F">
              <w:rPr>
                <w:rFonts w:eastAsia="Calibri"/>
                <w:b/>
              </w:rPr>
              <w:t>КАНДИДАТИ</w:t>
            </w:r>
            <w:r w:rsidRPr="00EB4C5B">
              <w:rPr>
                <w:rFonts w:eastAsia="Calibri"/>
              </w:rPr>
              <w:t xml:space="preserve"> </w:t>
            </w:r>
            <w:r>
              <w:rPr>
                <w:rFonts w:eastAsia="Calibri"/>
              </w:rPr>
              <w:t>общини</w:t>
            </w:r>
            <w:r w:rsidRPr="00EB4C5B">
              <w:rPr>
                <w:rFonts w:eastAsia="Calibri"/>
              </w:rPr>
              <w:t>).</w:t>
            </w:r>
          </w:p>
          <w:p w14:paraId="6F3E246D" w14:textId="2222E204" w:rsidR="00C036AE" w:rsidRPr="00EB4C5B" w:rsidRDefault="00C036AE" w:rsidP="00C036AE">
            <w:pPr>
              <w:tabs>
                <w:tab w:val="left" w:pos="318"/>
              </w:tabs>
              <w:spacing w:before="40" w:after="120" w:line="240" w:lineRule="exact"/>
              <w:jc w:val="both"/>
              <w:rPr>
                <w:rFonts w:eastAsia="Calibri"/>
                <w:snapToGrid/>
                <w:szCs w:val="24"/>
                <w:lang w:val="bg-BG"/>
              </w:rPr>
            </w:pPr>
            <w:r w:rsidRPr="00EB4C5B">
              <w:rPr>
                <w:rFonts w:eastAsia="Calibri"/>
                <w:lang w:val="bg-BG"/>
              </w:rPr>
              <w:t>Декларацията е попълнена от пре</w:t>
            </w:r>
            <w:r>
              <w:rPr>
                <w:rFonts w:eastAsia="Calibri"/>
                <w:lang w:val="bg-BG"/>
              </w:rPr>
              <w:t>дставляващия кандидата - община</w:t>
            </w:r>
            <w:r w:rsidRPr="00EB4C5B">
              <w:rPr>
                <w:rFonts w:eastAsia="Calibri"/>
                <w:lang w:val="bg-BG"/>
              </w:rPr>
              <w:t xml:space="preserve"> по образец, подписана на хартия, сканирана и прикачена в ИСУН 2020.</w:t>
            </w:r>
            <w:r w:rsidR="003E5C07">
              <w:rPr>
                <w:rFonts w:eastAsia="Calibri"/>
                <w:lang w:val="bg-BG"/>
              </w:rPr>
              <w:t xml:space="preserve"> </w:t>
            </w:r>
            <w:r w:rsidR="003E5C07" w:rsidRPr="003E5C07">
              <w:rPr>
                <w:rFonts w:eastAsia="Calibri"/>
                <w:lang w:val="bg-BG"/>
              </w:rPr>
              <w:t xml:space="preserve">Декларацията е попълнена и от лицето, </w:t>
            </w:r>
            <w:proofErr w:type="spellStart"/>
            <w:r w:rsidR="003E5C07" w:rsidRPr="003E5C07">
              <w:rPr>
                <w:rFonts w:eastAsia="Calibri"/>
                <w:lang w:val="bg-BG"/>
              </w:rPr>
              <w:t>оправомощено</w:t>
            </w:r>
            <w:proofErr w:type="spellEnd"/>
            <w:r w:rsidR="003E5C07" w:rsidRPr="003E5C07">
              <w:rPr>
                <w:rFonts w:eastAsia="Calibri"/>
                <w:lang w:val="bg-BG"/>
              </w:rPr>
              <w:t xml:space="preserve"> за подаване на проектното предложение с КЕП (ако е приложимо).</w:t>
            </w:r>
          </w:p>
        </w:tc>
        <w:tc>
          <w:tcPr>
            <w:tcW w:w="594" w:type="dxa"/>
            <w:gridSpan w:val="2"/>
            <w:tcBorders>
              <w:top w:val="single" w:sz="4" w:space="0" w:color="auto"/>
              <w:left w:val="single" w:sz="4" w:space="0" w:color="auto"/>
              <w:bottom w:val="single" w:sz="4" w:space="0" w:color="auto"/>
              <w:right w:val="single" w:sz="4" w:space="0" w:color="auto"/>
            </w:tcBorders>
          </w:tcPr>
          <w:p w14:paraId="3E084CF4" w14:textId="77777777" w:rsidR="00C036AE" w:rsidRPr="00EB4C5B" w:rsidRDefault="00C036AE" w:rsidP="00C036A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F7D0115" w14:textId="77777777" w:rsidR="00C036AE" w:rsidRPr="00EB4C5B" w:rsidRDefault="00C036AE" w:rsidP="00C036A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99F77AA" w14:textId="77777777" w:rsidR="00C036AE" w:rsidRPr="00EB4C5B" w:rsidRDefault="00C036AE" w:rsidP="00C036AE">
            <w:pPr>
              <w:spacing w:after="160" w:line="259" w:lineRule="auto"/>
              <w:jc w:val="center"/>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tcPr>
          <w:p w14:paraId="55BEAA52" w14:textId="77777777" w:rsidR="00C036AE" w:rsidRPr="00EB4C5B" w:rsidRDefault="00C036AE" w:rsidP="00C036AE">
            <w:pPr>
              <w:spacing w:after="240" w:line="259" w:lineRule="auto"/>
              <w:jc w:val="both"/>
              <w:rPr>
                <w:rFonts w:eastAsia="Calibri"/>
                <w:snapToGrid/>
                <w:szCs w:val="24"/>
                <w:lang w:val="bg-BG"/>
              </w:rPr>
            </w:pPr>
            <w:r w:rsidRPr="00EB4C5B">
              <w:rPr>
                <w:rFonts w:eastAsia="Calibri"/>
                <w:snapToGrid/>
                <w:szCs w:val="24"/>
                <w:lang w:val="bg-BG"/>
              </w:rPr>
              <w:t xml:space="preserve">Източник на информация - ИСУН 2020, </w:t>
            </w:r>
            <w:r>
              <w:rPr>
                <w:rFonts w:eastAsia="Calibri"/>
                <w:snapToGrid/>
                <w:szCs w:val="24"/>
                <w:lang w:val="bg-BG"/>
              </w:rPr>
              <w:t xml:space="preserve">секция 12 </w:t>
            </w:r>
            <w:r w:rsidRPr="00EB4C5B">
              <w:rPr>
                <w:rFonts w:eastAsia="Calibri"/>
                <w:snapToGrid/>
                <w:szCs w:val="24"/>
                <w:lang w:val="bg-BG"/>
              </w:rPr>
              <w:t>При</w:t>
            </w:r>
            <w:r>
              <w:rPr>
                <w:rFonts w:eastAsia="Calibri"/>
                <w:snapToGrid/>
                <w:szCs w:val="24"/>
                <w:lang w:val="bg-BG"/>
              </w:rPr>
              <w:t xml:space="preserve">качени електронно подписани документи </w:t>
            </w:r>
          </w:p>
          <w:p w14:paraId="0E98E568" w14:textId="77777777" w:rsidR="00C036AE" w:rsidRPr="00EB4C5B" w:rsidRDefault="00C036AE" w:rsidP="00C036AE">
            <w:pPr>
              <w:spacing w:after="60"/>
              <w:jc w:val="both"/>
              <w:rPr>
                <w:rFonts w:eastAsia="Calibri"/>
                <w:snapToGrid/>
                <w:szCs w:val="24"/>
                <w:u w:val="single"/>
                <w:lang w:val="bg-BG"/>
              </w:rPr>
            </w:pPr>
            <w:r w:rsidRPr="00EB4C5B">
              <w:rPr>
                <w:rFonts w:eastAsia="Calibri"/>
                <w:snapToGrid/>
                <w:szCs w:val="24"/>
                <w:u w:val="single"/>
                <w:lang w:val="bg-BG"/>
              </w:rPr>
              <w:t>Принципни действия:</w:t>
            </w:r>
          </w:p>
          <w:p w14:paraId="1AA5838D" w14:textId="576B190F" w:rsidR="00C036AE" w:rsidRPr="00EB4C5B" w:rsidRDefault="00C036AE" w:rsidP="00C036AE">
            <w:pPr>
              <w:spacing w:after="60"/>
              <w:jc w:val="both"/>
              <w:rPr>
                <w:snapToGrid/>
                <w:szCs w:val="24"/>
                <w:lang w:val="bg-BG" w:eastAsia="bg-BG"/>
              </w:rPr>
            </w:pPr>
            <w:r w:rsidRPr="00EB4C5B">
              <w:rPr>
                <w:snapToGrid/>
                <w:szCs w:val="24"/>
                <w:lang w:val="bg-BG" w:eastAsia="bg-BG"/>
              </w:rPr>
              <w:t>В случай че Декларацият</w:t>
            </w:r>
            <w:r>
              <w:rPr>
                <w:snapToGrid/>
                <w:szCs w:val="24"/>
                <w:lang w:val="bg-BG" w:eastAsia="bg-BG"/>
              </w:rPr>
              <w:t>а на кандидата/партньора община</w:t>
            </w:r>
            <w:r w:rsidRPr="00EB4C5B">
              <w:rPr>
                <w:snapToGrid/>
                <w:szCs w:val="24"/>
                <w:lang w:val="bg-BG" w:eastAsia="bg-BG"/>
              </w:rPr>
              <w:t xml:space="preserve"> (Приложение ІІ-1) не е представена или не е подписана от представляващия кандидата</w:t>
            </w:r>
            <w:r w:rsidR="007B300A" w:rsidRPr="00254140">
              <w:rPr>
                <w:lang w:val="bg-BG"/>
              </w:rPr>
              <w:t xml:space="preserve"> </w:t>
            </w:r>
            <w:r w:rsidR="003E5C07" w:rsidRPr="003E5C07">
              <w:rPr>
                <w:snapToGrid/>
                <w:szCs w:val="24"/>
                <w:lang w:val="bg-BG" w:eastAsia="bg-BG"/>
              </w:rPr>
              <w:t xml:space="preserve">и от </w:t>
            </w:r>
            <w:r w:rsidR="003A1E71">
              <w:rPr>
                <w:snapToGrid/>
                <w:szCs w:val="24"/>
                <w:lang w:val="bg-BG" w:eastAsia="bg-BG"/>
              </w:rPr>
              <w:t xml:space="preserve">лицето, </w:t>
            </w:r>
            <w:proofErr w:type="spellStart"/>
            <w:r w:rsidR="003A1E71">
              <w:rPr>
                <w:snapToGrid/>
                <w:szCs w:val="24"/>
                <w:lang w:val="bg-BG" w:eastAsia="bg-BG"/>
              </w:rPr>
              <w:t>оправомощено</w:t>
            </w:r>
            <w:proofErr w:type="spellEnd"/>
            <w:r w:rsidR="003A1E71">
              <w:rPr>
                <w:snapToGrid/>
                <w:szCs w:val="24"/>
                <w:lang w:val="bg-BG" w:eastAsia="bg-BG"/>
              </w:rPr>
              <w:t xml:space="preserve"> за подаване на проекта с КЕП</w:t>
            </w:r>
            <w:bookmarkStart w:id="2" w:name="_GoBack"/>
            <w:bookmarkEnd w:id="2"/>
            <w:r w:rsidR="003E5C07">
              <w:rPr>
                <w:snapToGrid/>
                <w:szCs w:val="24"/>
                <w:lang w:val="bg-BG" w:eastAsia="bg-BG"/>
              </w:rPr>
              <w:t xml:space="preserve">, </w:t>
            </w:r>
            <w:r w:rsidRPr="00EB4C5B">
              <w:rPr>
                <w:snapToGrid/>
                <w:szCs w:val="24"/>
                <w:lang w:val="bg-BG" w:eastAsia="bg-BG"/>
              </w:rPr>
              <w:t>или не е попълнена коректно, същата/-</w:t>
            </w:r>
            <w:proofErr w:type="spellStart"/>
            <w:r w:rsidRPr="00EB4C5B">
              <w:rPr>
                <w:snapToGrid/>
                <w:szCs w:val="24"/>
                <w:lang w:val="bg-BG" w:eastAsia="bg-BG"/>
              </w:rPr>
              <w:t>ите</w:t>
            </w:r>
            <w:proofErr w:type="spellEnd"/>
            <w:r w:rsidRPr="00EB4C5B">
              <w:rPr>
                <w:snapToGrid/>
                <w:szCs w:val="24"/>
                <w:lang w:val="bg-BG" w:eastAsia="bg-BG"/>
              </w:rPr>
              <w:t xml:space="preserve"> ще бъде/-ат изискана/-и като пояснителна информация.</w:t>
            </w:r>
          </w:p>
          <w:p w14:paraId="5AB4779C" w14:textId="1960748E" w:rsidR="00C036AE" w:rsidRPr="00EB4C5B" w:rsidRDefault="00C036AE" w:rsidP="00C036AE">
            <w:pPr>
              <w:spacing w:after="60" w:line="259" w:lineRule="auto"/>
              <w:jc w:val="both"/>
              <w:rPr>
                <w:rFonts w:eastAsia="Calibri"/>
                <w:snapToGrid/>
                <w:szCs w:val="24"/>
                <w:lang w:val="bg-BG"/>
              </w:rPr>
            </w:pPr>
            <w:r w:rsidRPr="00EB4C5B">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C036AE" w:rsidRPr="007B300A" w14:paraId="69EBD8F1" w14:textId="77777777" w:rsidTr="002F5438">
        <w:tc>
          <w:tcPr>
            <w:tcW w:w="6494" w:type="dxa"/>
            <w:gridSpan w:val="4"/>
            <w:tcBorders>
              <w:top w:val="single" w:sz="4" w:space="0" w:color="auto"/>
              <w:left w:val="single" w:sz="4" w:space="0" w:color="auto"/>
              <w:bottom w:val="single" w:sz="4" w:space="0" w:color="auto"/>
              <w:right w:val="single" w:sz="4" w:space="0" w:color="auto"/>
            </w:tcBorders>
          </w:tcPr>
          <w:p w14:paraId="18490809" w14:textId="708070EC" w:rsidR="00C036AE" w:rsidRPr="005072ED" w:rsidRDefault="00C036AE" w:rsidP="00C036AE">
            <w:pPr>
              <w:tabs>
                <w:tab w:val="left" w:pos="318"/>
              </w:tabs>
              <w:spacing w:before="40" w:after="120" w:line="240" w:lineRule="exact"/>
              <w:jc w:val="both"/>
              <w:rPr>
                <w:lang w:val="bg-BG"/>
              </w:rPr>
            </w:pPr>
            <w:r w:rsidRPr="00744CA3">
              <w:rPr>
                <w:rFonts w:eastAsia="Calibri"/>
                <w:snapToGrid/>
                <w:szCs w:val="24"/>
                <w:lang w:val="bg-BG"/>
              </w:rPr>
              <w:t>4.</w:t>
            </w:r>
            <w:r w:rsidR="00232B98" w:rsidRPr="00263A1B">
              <w:rPr>
                <w:rFonts w:eastAsia="Calibri"/>
                <w:snapToGrid/>
                <w:szCs w:val="24"/>
                <w:lang w:val="bg-BG"/>
              </w:rPr>
              <w:t xml:space="preserve"> </w:t>
            </w:r>
            <w:r>
              <w:rPr>
                <w:rFonts w:eastAsia="Calibri"/>
                <w:snapToGrid/>
                <w:szCs w:val="24"/>
                <w:lang w:val="bg-BG"/>
              </w:rPr>
              <w:t>Приложение І</w:t>
            </w:r>
            <w:r>
              <w:rPr>
                <w:rFonts w:eastAsia="Calibri"/>
                <w:snapToGrid/>
                <w:szCs w:val="24"/>
                <w:lang w:val="en-US"/>
              </w:rPr>
              <w:t>II</w:t>
            </w:r>
            <w:r>
              <w:rPr>
                <w:rFonts w:eastAsia="Calibri"/>
                <w:snapToGrid/>
                <w:szCs w:val="24"/>
                <w:lang w:val="bg-BG"/>
              </w:rPr>
              <w:t xml:space="preserve"> - </w:t>
            </w:r>
            <w:r w:rsidRPr="008F09EA">
              <w:rPr>
                <w:rFonts w:eastAsia="Calibri"/>
                <w:snapToGrid/>
                <w:szCs w:val="24"/>
                <w:lang w:val="bg-BG"/>
              </w:rPr>
              <w:t xml:space="preserve">Декларация за минимални и държавни помощи е попълнена по образец и </w:t>
            </w:r>
            <w:r w:rsidRPr="008F09EA">
              <w:rPr>
                <w:snapToGrid/>
                <w:szCs w:val="24"/>
                <w:lang w:val="bg-BG"/>
              </w:rPr>
              <w:t>подписана от поне едно от лицата, вписани като пре</w:t>
            </w:r>
            <w:r>
              <w:rPr>
                <w:snapToGrid/>
                <w:szCs w:val="24"/>
                <w:lang w:val="bg-BG"/>
              </w:rPr>
              <w:t xml:space="preserve">дставляващи </w:t>
            </w:r>
            <w:r w:rsidRPr="00C02188">
              <w:rPr>
                <w:b/>
                <w:snapToGrid/>
                <w:szCs w:val="24"/>
                <w:lang w:val="bg-BG"/>
              </w:rPr>
              <w:t>КАНДИДАТА</w:t>
            </w:r>
            <w:r w:rsidRPr="008F09EA">
              <w:rPr>
                <w:snapToGrid/>
                <w:szCs w:val="24"/>
                <w:lang w:val="bg-BG"/>
              </w:rPr>
              <w:t xml:space="preserve"> в търговски регистър</w:t>
            </w:r>
            <w:r>
              <w:rPr>
                <w:snapToGrid/>
                <w:szCs w:val="24"/>
                <w:lang w:val="bg-BG"/>
              </w:rPr>
              <w:t xml:space="preserve"> </w:t>
            </w:r>
            <w:r>
              <w:rPr>
                <w:lang w:val="bg-BG"/>
              </w:rPr>
              <w:t>и РЮЛНЦ</w:t>
            </w:r>
            <w:r w:rsidRPr="008F09EA">
              <w:rPr>
                <w:snapToGrid/>
                <w:szCs w:val="24"/>
                <w:lang w:val="bg-BG"/>
              </w:rPr>
              <w:t xml:space="preserve"> или определени като такива в учредителен акт, когато тези обстоятелства не подлежат на вписване – сканиран</w:t>
            </w:r>
            <w:r>
              <w:rPr>
                <w:snapToGrid/>
                <w:szCs w:val="24"/>
                <w:lang w:val="bg-BG"/>
              </w:rPr>
              <w:t>а</w:t>
            </w:r>
            <w:r w:rsidRPr="008F09EA">
              <w:rPr>
                <w:snapToGrid/>
                <w:szCs w:val="24"/>
                <w:lang w:val="bg-BG"/>
              </w:rPr>
              <w:t xml:space="preserve"> и прикачен</w:t>
            </w:r>
            <w:r>
              <w:rPr>
                <w:snapToGrid/>
                <w:szCs w:val="24"/>
                <w:lang w:val="bg-BG"/>
              </w:rPr>
              <w:t>а</w:t>
            </w:r>
            <w:r w:rsidRPr="008F09EA">
              <w:rPr>
                <w:snapToGrid/>
                <w:szCs w:val="24"/>
                <w:lang w:val="bg-BG"/>
              </w:rPr>
              <w:t xml:space="preserve">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44C5FE56" w14:textId="77777777" w:rsidR="00C036AE" w:rsidRPr="00FF0A42" w:rsidRDefault="00C036AE" w:rsidP="00C036A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ABB0480" w14:textId="77777777" w:rsidR="00C036AE" w:rsidRPr="00FF0A42" w:rsidRDefault="00C036AE" w:rsidP="00C036A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3A8ABD7" w14:textId="77777777" w:rsidR="00C036AE" w:rsidRPr="00FF0A42" w:rsidRDefault="00C036AE" w:rsidP="00C036AE">
            <w:pPr>
              <w:spacing w:after="160" w:line="259" w:lineRule="auto"/>
              <w:jc w:val="center"/>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tcPr>
          <w:p w14:paraId="28D5555D" w14:textId="77777777" w:rsidR="00C036AE" w:rsidRPr="00166794" w:rsidRDefault="00C036AE" w:rsidP="00C036AE">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Pr>
                <w:rFonts w:eastAsia="Calibri"/>
                <w:snapToGrid/>
                <w:szCs w:val="24"/>
                <w:lang w:val="bg-BG"/>
              </w:rPr>
              <w:t xml:space="preserve">секция 12 </w:t>
            </w:r>
            <w:r w:rsidRPr="00166794">
              <w:rPr>
                <w:rFonts w:eastAsia="Calibri"/>
                <w:snapToGrid/>
                <w:szCs w:val="24"/>
                <w:lang w:val="bg-BG"/>
              </w:rPr>
              <w:t>При</w:t>
            </w:r>
            <w:r>
              <w:rPr>
                <w:rFonts w:eastAsia="Calibri"/>
                <w:snapToGrid/>
                <w:szCs w:val="24"/>
                <w:lang w:val="bg-BG"/>
              </w:rPr>
              <w:t>качени електронно подписани документи</w:t>
            </w:r>
            <w:r w:rsidRPr="00166794">
              <w:rPr>
                <w:rFonts w:eastAsia="Calibri"/>
                <w:snapToGrid/>
                <w:szCs w:val="24"/>
                <w:lang w:val="bg-BG"/>
              </w:rPr>
              <w:t xml:space="preserve">, </w:t>
            </w:r>
          </w:p>
          <w:p w14:paraId="1B3886D0" w14:textId="77777777" w:rsidR="00C036AE" w:rsidRPr="008F09EA" w:rsidRDefault="00C036AE" w:rsidP="00C036AE">
            <w:pPr>
              <w:spacing w:after="6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62988B9D" w14:textId="342F8A9D" w:rsidR="00C036AE" w:rsidRPr="00166794" w:rsidRDefault="00C036AE" w:rsidP="00C036AE">
            <w:pPr>
              <w:autoSpaceDE w:val="0"/>
              <w:autoSpaceDN w:val="0"/>
              <w:adjustRightInd w:val="0"/>
              <w:spacing w:after="120"/>
              <w:jc w:val="both"/>
              <w:rPr>
                <w:snapToGrid/>
                <w:color w:val="000000"/>
                <w:szCs w:val="24"/>
                <w:lang w:val="bg-BG" w:eastAsia="bg-BG"/>
              </w:rPr>
            </w:pPr>
            <w:r w:rsidRPr="00166794">
              <w:rPr>
                <w:snapToGrid/>
                <w:color w:val="000000"/>
                <w:szCs w:val="24"/>
                <w:lang w:val="bg-BG" w:eastAsia="bg-BG"/>
              </w:rPr>
              <w:t>В случай че Приложение</w:t>
            </w:r>
            <w:r>
              <w:rPr>
                <w:snapToGrid/>
                <w:color w:val="000000"/>
                <w:szCs w:val="24"/>
                <w:lang w:val="bg-BG" w:eastAsia="bg-BG"/>
              </w:rPr>
              <w:t xml:space="preserve"> ІII</w:t>
            </w:r>
            <w:r w:rsidRPr="00166794">
              <w:rPr>
                <w:snapToGrid/>
                <w:color w:val="000000"/>
                <w:szCs w:val="24"/>
                <w:lang w:val="bg-BG" w:eastAsia="bg-BG"/>
              </w:rPr>
              <w:t xml:space="preserve"> 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130ECC4" w14:textId="1912EDAA" w:rsidR="00C036AE" w:rsidRPr="00166794" w:rsidRDefault="00C036AE" w:rsidP="00C036AE">
            <w:pPr>
              <w:spacing w:after="120"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1CF7CFCE" w14:textId="77777777" w:rsidR="00C036AE" w:rsidRPr="00FF0A42" w:rsidRDefault="00C036AE" w:rsidP="00C036AE">
            <w:pPr>
              <w:spacing w:after="60" w:line="259" w:lineRule="auto"/>
              <w:jc w:val="both"/>
              <w:rPr>
                <w:rFonts w:eastAsia="Calibri"/>
                <w:snapToGrid/>
                <w:szCs w:val="24"/>
                <w:lang w:val="bg-BG"/>
              </w:rPr>
            </w:pPr>
            <w:r w:rsidRPr="00166794">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p>
        </w:tc>
      </w:tr>
      <w:tr w:rsidR="00C036AE" w:rsidRPr="007B300A" w14:paraId="31B08AC5" w14:textId="77777777" w:rsidTr="002F5438">
        <w:tc>
          <w:tcPr>
            <w:tcW w:w="6494" w:type="dxa"/>
            <w:gridSpan w:val="4"/>
            <w:tcBorders>
              <w:top w:val="single" w:sz="4" w:space="0" w:color="auto"/>
              <w:left w:val="single" w:sz="4" w:space="0" w:color="auto"/>
              <w:bottom w:val="single" w:sz="4" w:space="0" w:color="auto"/>
              <w:right w:val="single" w:sz="4" w:space="0" w:color="auto"/>
            </w:tcBorders>
          </w:tcPr>
          <w:p w14:paraId="17EE7DDB" w14:textId="77777777" w:rsidR="00C036AE" w:rsidRPr="00FF0A42" w:rsidRDefault="00C036AE" w:rsidP="00C036AE">
            <w:pPr>
              <w:tabs>
                <w:tab w:val="left" w:pos="460"/>
              </w:tabs>
              <w:spacing w:before="40" w:after="120" w:line="240" w:lineRule="exact"/>
              <w:jc w:val="both"/>
              <w:rPr>
                <w:rFonts w:eastAsia="Calibri"/>
                <w:snapToGrid/>
                <w:szCs w:val="24"/>
                <w:lang w:val="bg-BG"/>
              </w:rPr>
            </w:pPr>
            <w:r w:rsidRPr="00744CA3">
              <w:rPr>
                <w:snapToGrid/>
                <w:szCs w:val="24"/>
                <w:lang w:val="bg-BG"/>
              </w:rPr>
              <w:t xml:space="preserve">5. </w:t>
            </w:r>
            <w:r w:rsidRPr="005E17BC">
              <w:rPr>
                <w:snapToGrid/>
                <w:szCs w:val="24"/>
                <w:lang w:val="bg-BG"/>
              </w:rPr>
              <w:t>Приложение</w:t>
            </w:r>
            <w:r>
              <w:rPr>
                <w:snapToGrid/>
                <w:szCs w:val="24"/>
                <w:lang w:val="bg-BG"/>
              </w:rPr>
              <w:t xml:space="preserve"> </w:t>
            </w:r>
            <w:r>
              <w:rPr>
                <w:snapToGrid/>
                <w:szCs w:val="24"/>
                <w:lang w:val="en-US"/>
              </w:rPr>
              <w:t>I</w:t>
            </w:r>
            <w:r>
              <w:rPr>
                <w:snapToGrid/>
                <w:szCs w:val="24"/>
                <w:lang w:val="bg-BG"/>
              </w:rPr>
              <w:t xml:space="preserve">V - </w:t>
            </w:r>
            <w:r w:rsidRPr="005E17BC">
              <w:rPr>
                <w:snapToGrid/>
                <w:szCs w:val="24"/>
                <w:lang w:val="bg-BG"/>
              </w:rPr>
              <w:t xml:space="preserve">Декларация за предоставяне на данни от НСИ, </w:t>
            </w:r>
            <w:r>
              <w:rPr>
                <w:snapToGrid/>
                <w:szCs w:val="24"/>
                <w:lang w:val="bg-BG"/>
              </w:rPr>
              <w:t xml:space="preserve">попълнена по образец и </w:t>
            </w:r>
            <w:r w:rsidRPr="005E17BC">
              <w:rPr>
                <w:snapToGrid/>
                <w:szCs w:val="24"/>
                <w:lang w:val="bg-BG"/>
              </w:rPr>
              <w:t xml:space="preserve">подписана от поне едно от </w:t>
            </w:r>
            <w:r w:rsidRPr="005E17BC">
              <w:rPr>
                <w:snapToGrid/>
                <w:szCs w:val="24"/>
                <w:lang w:val="bg-BG"/>
              </w:rPr>
              <w:lastRenderedPageBreak/>
              <w:t>предс</w:t>
            </w:r>
            <w:r>
              <w:rPr>
                <w:snapToGrid/>
                <w:szCs w:val="24"/>
                <w:lang w:val="bg-BG"/>
              </w:rPr>
              <w:t xml:space="preserve">тавляващите </w:t>
            </w:r>
            <w:r w:rsidRPr="00F47123">
              <w:rPr>
                <w:b/>
                <w:snapToGrid/>
                <w:szCs w:val="24"/>
                <w:lang w:val="bg-BG"/>
              </w:rPr>
              <w:t>КАНДИДАТА</w:t>
            </w:r>
            <w:r>
              <w:rPr>
                <w:snapToGrid/>
                <w:szCs w:val="24"/>
                <w:lang w:val="bg-BG"/>
              </w:rPr>
              <w:t xml:space="preserve"> </w:t>
            </w:r>
            <w:r w:rsidRPr="005E17BC">
              <w:rPr>
                <w:snapToGrid/>
                <w:szCs w:val="24"/>
                <w:lang w:val="bg-BG"/>
              </w:rPr>
              <w:t>лица</w:t>
            </w:r>
            <w:r>
              <w:rPr>
                <w:snapToGrid/>
                <w:szCs w:val="24"/>
                <w:lang w:val="bg-BG"/>
              </w:rPr>
              <w:t xml:space="preserve"> - сканирана </w:t>
            </w:r>
            <w:r w:rsidRPr="005E17BC">
              <w:rPr>
                <w:snapToGrid/>
                <w:szCs w:val="24"/>
                <w:lang w:val="bg-BG"/>
              </w:rPr>
              <w:t>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335EE80B" w14:textId="77777777" w:rsidR="00C036AE" w:rsidRPr="00FF0A42" w:rsidRDefault="00C036AE" w:rsidP="00C036A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AF8AB49" w14:textId="77777777" w:rsidR="00C036AE" w:rsidRPr="00FF0A42" w:rsidRDefault="00C036AE" w:rsidP="00C036A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0CFFFB1" w14:textId="77777777" w:rsidR="00C036AE" w:rsidRPr="00FF0A42" w:rsidRDefault="00C036AE" w:rsidP="00C036AE">
            <w:pPr>
              <w:spacing w:after="160" w:line="259" w:lineRule="auto"/>
              <w:jc w:val="center"/>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tcPr>
          <w:p w14:paraId="1690D98F" w14:textId="77777777" w:rsidR="00C036AE" w:rsidRPr="005E17BC" w:rsidRDefault="00C036AE" w:rsidP="00C036AE">
            <w:pPr>
              <w:tabs>
                <w:tab w:val="left" w:pos="5704"/>
              </w:tabs>
              <w:autoSpaceDE w:val="0"/>
              <w:autoSpaceDN w:val="0"/>
              <w:adjustRightInd w:val="0"/>
              <w:spacing w:after="60"/>
              <w:jc w:val="both"/>
              <w:rPr>
                <w:snapToGrid/>
                <w:color w:val="000000"/>
                <w:szCs w:val="24"/>
                <w:lang w:val="bg-BG" w:eastAsia="bg-BG"/>
              </w:rPr>
            </w:pPr>
            <w:r w:rsidRPr="005E17BC">
              <w:rPr>
                <w:snapToGrid/>
                <w:color w:val="000000"/>
                <w:szCs w:val="24"/>
                <w:lang w:val="bg-BG" w:eastAsia="bg-BG"/>
              </w:rPr>
              <w:t xml:space="preserve">Източник на информация – ИСУН 2020, </w:t>
            </w:r>
            <w:r>
              <w:rPr>
                <w:snapToGrid/>
                <w:color w:val="000000"/>
                <w:szCs w:val="24"/>
                <w:lang w:val="bg-BG" w:eastAsia="bg-BG"/>
              </w:rPr>
              <w:t xml:space="preserve">секция 12 </w:t>
            </w:r>
            <w:r w:rsidRPr="005E17BC">
              <w:rPr>
                <w:snapToGrid/>
                <w:color w:val="000000"/>
                <w:szCs w:val="24"/>
                <w:lang w:val="bg-BG" w:eastAsia="bg-BG"/>
              </w:rPr>
              <w:lastRenderedPageBreak/>
              <w:t>При</w:t>
            </w:r>
            <w:r>
              <w:rPr>
                <w:snapToGrid/>
                <w:color w:val="000000"/>
                <w:szCs w:val="24"/>
                <w:lang w:val="bg-BG" w:eastAsia="bg-BG"/>
              </w:rPr>
              <w:t>качени електронно подписани документи,</w:t>
            </w:r>
            <w:r w:rsidRPr="005E17BC">
              <w:rPr>
                <w:snapToGrid/>
                <w:color w:val="000000"/>
                <w:szCs w:val="24"/>
                <w:lang w:val="bg-BG" w:eastAsia="bg-BG"/>
              </w:rPr>
              <w:t xml:space="preserve"> </w:t>
            </w:r>
          </w:p>
          <w:p w14:paraId="4DF6F586" w14:textId="77777777" w:rsidR="00C036AE" w:rsidRPr="005E17BC" w:rsidRDefault="00C036AE" w:rsidP="00C036AE">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163606D3" w14:textId="05F4EC0E" w:rsidR="00C036AE" w:rsidRPr="00FF0A42" w:rsidRDefault="00C036AE" w:rsidP="00C036AE">
            <w:pPr>
              <w:spacing w:after="60" w:line="259" w:lineRule="auto"/>
              <w:jc w:val="both"/>
              <w:rPr>
                <w:rFonts w:eastAsia="Calibri"/>
                <w:snapToGrid/>
                <w:szCs w:val="24"/>
                <w:lang w:val="bg-BG"/>
              </w:rPr>
            </w:pPr>
            <w:r w:rsidRPr="005E17BC">
              <w:rPr>
                <w:snapToGrid/>
                <w:color w:val="000000"/>
                <w:szCs w:val="24"/>
                <w:lang w:val="bg-BG" w:eastAsia="bg-BG"/>
              </w:rPr>
              <w:t xml:space="preserve">В случай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F47123">
              <w:rPr>
                <w:b/>
                <w:snapToGrid/>
                <w:color w:val="000000"/>
                <w:szCs w:val="24"/>
                <w:lang w:val="bg-BG" w:eastAsia="bg-BG"/>
              </w:rPr>
              <w:t>кандидата</w:t>
            </w:r>
            <w:r>
              <w:rPr>
                <w:snapToGrid/>
                <w:color w:val="000000"/>
                <w:szCs w:val="24"/>
                <w:lang w:val="bg-BG" w:eastAsia="bg-BG"/>
              </w:rPr>
              <w:t xml:space="preserve"> и</w:t>
            </w:r>
            <w:r w:rsidRPr="005E17BC">
              <w:rPr>
                <w:snapToGrid/>
                <w:color w:val="000000"/>
                <w:szCs w:val="24"/>
                <w:lang w:val="bg-BG" w:eastAsia="bg-BG"/>
              </w:rPr>
              <w:t>ли не е попълнена, или подписана коректно</w:t>
            </w:r>
            <w:r w:rsidRPr="00796FC5">
              <w:rPr>
                <w:snapToGrid/>
                <w:color w:val="000000"/>
                <w:szCs w:val="24"/>
                <w:lang w:val="bg-BG" w:eastAsia="bg-BG"/>
              </w:rPr>
              <w:t>, същата ще бъде изискана от кандидата преди договаряне, в случай на од</w:t>
            </w:r>
            <w:r w:rsidRPr="005E17BC">
              <w:rPr>
                <w:snapToGrid/>
                <w:color w:val="000000"/>
                <w:szCs w:val="24"/>
                <w:lang w:val="bg-BG" w:eastAsia="bg-BG"/>
              </w:rPr>
              <w:t>обрение на проектното предложение.</w:t>
            </w:r>
          </w:p>
        </w:tc>
      </w:tr>
      <w:tr w:rsidR="00C036AE" w:rsidRPr="007B300A" w14:paraId="7F56562B" w14:textId="77777777" w:rsidTr="002F5438">
        <w:tc>
          <w:tcPr>
            <w:tcW w:w="6494" w:type="dxa"/>
            <w:gridSpan w:val="4"/>
            <w:tcBorders>
              <w:top w:val="single" w:sz="4" w:space="0" w:color="auto"/>
              <w:left w:val="single" w:sz="4" w:space="0" w:color="auto"/>
              <w:bottom w:val="single" w:sz="4" w:space="0" w:color="auto"/>
              <w:right w:val="single" w:sz="4" w:space="0" w:color="auto"/>
            </w:tcBorders>
          </w:tcPr>
          <w:p w14:paraId="5CC8714B" w14:textId="77777777" w:rsidR="00C036AE" w:rsidRPr="00FF0A42" w:rsidRDefault="00C036AE" w:rsidP="00C036AE">
            <w:pPr>
              <w:tabs>
                <w:tab w:val="left" w:pos="318"/>
              </w:tabs>
              <w:spacing w:before="40" w:after="120" w:line="240" w:lineRule="exact"/>
              <w:ind w:left="34"/>
              <w:jc w:val="both"/>
              <w:rPr>
                <w:rFonts w:eastAsia="Calibri"/>
                <w:snapToGrid/>
                <w:szCs w:val="24"/>
                <w:lang w:val="bg-BG"/>
              </w:rPr>
            </w:pPr>
            <w:r w:rsidRPr="00744CA3">
              <w:rPr>
                <w:rFonts w:eastAsia="Calibri"/>
                <w:snapToGrid/>
                <w:szCs w:val="24"/>
                <w:lang w:val="bg-BG"/>
              </w:rPr>
              <w:lastRenderedPageBreak/>
              <w:t>6</w:t>
            </w:r>
            <w:r>
              <w:rPr>
                <w:rFonts w:eastAsia="Calibri"/>
                <w:snapToGrid/>
                <w:szCs w:val="24"/>
                <w:lang w:val="bg-BG"/>
              </w:rPr>
              <w:t>.</w:t>
            </w:r>
            <w:r w:rsidRPr="00FF0A42">
              <w:rPr>
                <w:rFonts w:eastAsia="Calibri"/>
                <w:snapToGrid/>
                <w:szCs w:val="24"/>
                <w:lang w:val="bg-BG"/>
              </w:rPr>
              <w:t xml:space="preserve">Удостоверение за актуално състояние на </w:t>
            </w:r>
            <w:r w:rsidRPr="00F47123">
              <w:rPr>
                <w:rFonts w:eastAsia="Calibri"/>
                <w:b/>
                <w:snapToGrid/>
                <w:szCs w:val="24"/>
                <w:lang w:val="bg-BG"/>
              </w:rPr>
              <w:t>КАНДИДАТА</w:t>
            </w:r>
            <w:r w:rsidRPr="00FF0A42">
              <w:rPr>
                <w:rFonts w:eastAsia="Calibri"/>
                <w:snapToGrid/>
                <w:szCs w:val="24"/>
                <w:lang w:val="bg-BG"/>
              </w:rPr>
              <w:t xml:space="preserve"> (ако е приложимо), издадено не по-рано от 3 месеца преди крайната дата на кандидатстване - сканирано и прикачено в ИСУН 2020.</w:t>
            </w:r>
          </w:p>
          <w:p w14:paraId="10AF4043" w14:textId="47DC19DD" w:rsidR="00C036AE" w:rsidRPr="00F47123" w:rsidRDefault="00C036AE" w:rsidP="00C036AE">
            <w:pPr>
              <w:tabs>
                <w:tab w:val="left" w:pos="318"/>
              </w:tabs>
              <w:spacing w:before="40" w:after="120" w:line="240" w:lineRule="exact"/>
              <w:ind w:left="34"/>
              <w:jc w:val="both"/>
              <w:rPr>
                <w:rFonts w:eastAsia="Calibri"/>
                <w:b/>
                <w:i/>
                <w:snapToGrid/>
                <w:szCs w:val="24"/>
                <w:lang w:val="bg-BG"/>
              </w:rPr>
            </w:pPr>
            <w:r w:rsidRPr="00F47123">
              <w:rPr>
                <w:rFonts w:eastAsia="Calibri"/>
                <w:b/>
                <w:i/>
                <w:snapToGrid/>
                <w:szCs w:val="24"/>
                <w:lang w:val="bg-BG"/>
              </w:rPr>
              <w:t>В случай че кандидатът е регистриран по Закона за Търговския регистър</w:t>
            </w:r>
            <w:r>
              <w:rPr>
                <w:rFonts w:eastAsia="Calibri"/>
                <w:b/>
                <w:i/>
                <w:snapToGrid/>
                <w:szCs w:val="24"/>
                <w:lang w:val="bg-BG"/>
              </w:rPr>
              <w:t xml:space="preserve"> и РЮЛНЦ или информацията е публична</w:t>
            </w:r>
            <w:r w:rsidRPr="00F47123">
              <w:rPr>
                <w:rFonts w:eastAsia="Calibri"/>
                <w:b/>
                <w:i/>
                <w:snapToGrid/>
                <w:szCs w:val="24"/>
                <w:lang w:val="bg-BG"/>
              </w:rPr>
              <w:t>, това обстоятелство ще се проверява по служебен път</w:t>
            </w:r>
          </w:p>
        </w:tc>
        <w:tc>
          <w:tcPr>
            <w:tcW w:w="594" w:type="dxa"/>
            <w:gridSpan w:val="2"/>
            <w:tcBorders>
              <w:top w:val="single" w:sz="4" w:space="0" w:color="auto"/>
              <w:left w:val="single" w:sz="4" w:space="0" w:color="auto"/>
              <w:bottom w:val="single" w:sz="4" w:space="0" w:color="auto"/>
              <w:right w:val="single" w:sz="4" w:space="0" w:color="auto"/>
            </w:tcBorders>
          </w:tcPr>
          <w:p w14:paraId="2E41010A" w14:textId="77777777" w:rsidR="00C036AE" w:rsidRPr="00FF0A42" w:rsidRDefault="00C036AE" w:rsidP="00C036A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ED1A70A" w14:textId="77777777" w:rsidR="00C036AE" w:rsidRPr="00FF0A42" w:rsidRDefault="00C036AE" w:rsidP="00C036A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C01EC46" w14:textId="77777777" w:rsidR="00C036AE" w:rsidRPr="00FF0A42" w:rsidRDefault="00C036AE" w:rsidP="00C036AE">
            <w:pPr>
              <w:spacing w:after="160" w:line="259" w:lineRule="auto"/>
              <w:jc w:val="center"/>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tcPr>
          <w:p w14:paraId="10D1F168" w14:textId="77777777" w:rsidR="00C036AE" w:rsidRPr="00FF0A42" w:rsidRDefault="00C036AE" w:rsidP="00C036AE">
            <w:pPr>
              <w:spacing w:after="60" w:line="259" w:lineRule="auto"/>
              <w:jc w:val="both"/>
              <w:rPr>
                <w:rFonts w:eastAsia="Calibri"/>
                <w:snapToGrid/>
                <w:szCs w:val="24"/>
                <w:lang w:val="bg-BG"/>
              </w:rPr>
            </w:pPr>
            <w:r w:rsidRPr="00FF0A42">
              <w:rPr>
                <w:rFonts w:eastAsia="Calibri"/>
                <w:snapToGrid/>
                <w:szCs w:val="24"/>
                <w:lang w:val="bg-BG"/>
              </w:rPr>
              <w:t xml:space="preserve">Източник на информация – ИСУН 2020, </w:t>
            </w:r>
            <w:r>
              <w:rPr>
                <w:rFonts w:eastAsia="Calibri"/>
                <w:snapToGrid/>
                <w:szCs w:val="24"/>
                <w:lang w:val="bg-BG"/>
              </w:rPr>
              <w:t xml:space="preserve">секция 12 </w:t>
            </w:r>
            <w:r w:rsidRPr="00FF0A42">
              <w:rPr>
                <w:rFonts w:eastAsia="Calibri"/>
                <w:snapToGrid/>
                <w:szCs w:val="24"/>
                <w:lang w:val="bg-BG"/>
              </w:rPr>
              <w:t>Прикачени електронно подписани документи“</w:t>
            </w:r>
          </w:p>
          <w:p w14:paraId="6126CA31" w14:textId="77777777" w:rsidR="00C036AE" w:rsidRPr="00D8610C" w:rsidRDefault="00C036AE" w:rsidP="00C036AE">
            <w:pPr>
              <w:spacing w:after="60" w:line="259" w:lineRule="auto"/>
              <w:jc w:val="both"/>
              <w:rPr>
                <w:rFonts w:eastAsia="Calibri"/>
                <w:snapToGrid/>
                <w:szCs w:val="24"/>
                <w:u w:val="single"/>
                <w:lang w:val="bg-BG"/>
              </w:rPr>
            </w:pPr>
            <w:r w:rsidRPr="00D8610C">
              <w:rPr>
                <w:rFonts w:eastAsia="Calibri"/>
                <w:snapToGrid/>
                <w:szCs w:val="24"/>
                <w:u w:val="single"/>
                <w:lang w:val="bg-BG"/>
              </w:rPr>
              <w:t>Принципни действия:</w:t>
            </w:r>
          </w:p>
          <w:p w14:paraId="2827A879" w14:textId="61D8FCB7" w:rsidR="00C036AE" w:rsidRPr="00FF0A42" w:rsidRDefault="00C036AE" w:rsidP="00C036AE">
            <w:pPr>
              <w:spacing w:line="259" w:lineRule="auto"/>
              <w:jc w:val="both"/>
              <w:rPr>
                <w:rFonts w:eastAsia="Calibri"/>
                <w:snapToGrid/>
                <w:szCs w:val="24"/>
                <w:lang w:val="bg-BG"/>
              </w:rPr>
            </w:pPr>
            <w:r w:rsidRPr="00FF0A42">
              <w:rPr>
                <w:rFonts w:eastAsia="Calibri"/>
                <w:snapToGrid/>
                <w:szCs w:val="24"/>
                <w:lang w:val="bg-BG"/>
              </w:rPr>
              <w:t>В случай че кандидатът не е представил удостоверение за актуално състояние или представеното е издадено по-рано от 3 месеца преди срока за кандидатстване</w:t>
            </w:r>
            <w:r>
              <w:rPr>
                <w:rFonts w:eastAsia="Calibri"/>
                <w:snapToGrid/>
                <w:szCs w:val="24"/>
                <w:lang w:val="bg-BG"/>
              </w:rPr>
              <w:t xml:space="preserve"> и информацията не може да се провери в търговски регистър </w:t>
            </w:r>
            <w:r>
              <w:rPr>
                <w:lang w:val="bg-BG"/>
              </w:rPr>
              <w:t>и РЮЛНЦ</w:t>
            </w:r>
            <w:r>
              <w:rPr>
                <w:rFonts w:eastAsia="Calibri"/>
                <w:snapToGrid/>
                <w:szCs w:val="24"/>
                <w:lang w:val="bg-BG"/>
              </w:rPr>
              <w:t xml:space="preserve"> или други публични регистри</w:t>
            </w:r>
            <w:r w:rsidRPr="00FF0A42">
              <w:rPr>
                <w:rFonts w:eastAsia="Calibri"/>
                <w:snapToGrid/>
                <w:szCs w:val="24"/>
                <w:lang w:val="bg-BG"/>
              </w:rPr>
              <w:t>, същото ще бъде изискано от кандидата като пояснителна информация.</w:t>
            </w:r>
          </w:p>
          <w:p w14:paraId="1476E84D" w14:textId="7E450AF4" w:rsidR="00C036AE" w:rsidRDefault="00C036AE" w:rsidP="00C036AE">
            <w:pPr>
              <w:spacing w:after="60" w:line="259" w:lineRule="auto"/>
              <w:jc w:val="both"/>
              <w:rPr>
                <w:rFonts w:eastAsia="Calibri"/>
                <w:snapToGrid/>
                <w:szCs w:val="24"/>
                <w:lang w:val="bg-BG"/>
              </w:rPr>
            </w:pPr>
            <w:r w:rsidRPr="00FF0A42">
              <w:rPr>
                <w:rFonts w:eastAsia="Calibri"/>
                <w:snapToGrid/>
                <w:szCs w:val="24"/>
                <w:lang w:val="bg-BG"/>
              </w:rPr>
              <w:t xml:space="preserve">Актуалното състояние </w:t>
            </w:r>
            <w:r>
              <w:rPr>
                <w:rFonts w:eastAsia="Calibri"/>
                <w:snapToGrid/>
                <w:szCs w:val="24"/>
                <w:lang w:val="bg-BG"/>
              </w:rPr>
              <w:t xml:space="preserve">на кандидата </w:t>
            </w:r>
            <w:r w:rsidRPr="00FF0A42">
              <w:rPr>
                <w:rFonts w:eastAsia="Calibri"/>
                <w:snapToGrid/>
                <w:szCs w:val="24"/>
                <w:lang w:val="bg-BG"/>
              </w:rPr>
              <w:t xml:space="preserve">следва да се представи в срока, определен от оценителната комисия. </w:t>
            </w:r>
          </w:p>
          <w:p w14:paraId="30BA8A3F" w14:textId="50C2E0D2" w:rsidR="00C036AE" w:rsidRPr="00FF0A42" w:rsidRDefault="00C036AE" w:rsidP="00C036AE">
            <w:pPr>
              <w:spacing w:after="60" w:line="259" w:lineRule="auto"/>
              <w:jc w:val="both"/>
              <w:rPr>
                <w:rFonts w:eastAsia="Calibri"/>
                <w:snapToGrid/>
                <w:szCs w:val="24"/>
                <w:lang w:val="bg-BG"/>
              </w:rPr>
            </w:pPr>
            <w:r w:rsidRPr="00FF0A42">
              <w:rPr>
                <w:rFonts w:eastAsia="Calibri"/>
                <w:snapToGrid/>
                <w:szCs w:val="24"/>
                <w:lang w:val="bg-BG"/>
              </w:rPr>
              <w:t xml:space="preserve">Непредставянето </w:t>
            </w:r>
            <w:r w:rsidRPr="00FB45DA">
              <w:rPr>
                <w:snapToGrid/>
                <w:szCs w:val="24"/>
                <w:lang w:val="bg-BG"/>
              </w:rPr>
              <w:t>на удостоверение за актуално състояние като пояснителна информация</w:t>
            </w:r>
            <w:r w:rsidRPr="00FF0A42">
              <w:rPr>
                <w:rFonts w:eastAsia="Calibri"/>
                <w:snapToGrid/>
                <w:szCs w:val="24"/>
                <w:lang w:val="bg-BG"/>
              </w:rPr>
              <w:t xml:space="preserve"> </w:t>
            </w:r>
            <w:r>
              <w:rPr>
                <w:rFonts w:eastAsia="Calibri"/>
                <w:snapToGrid/>
                <w:szCs w:val="24"/>
                <w:lang w:val="bg-BG"/>
              </w:rPr>
              <w:t xml:space="preserve">(когато информацията не може да се провери в публичен регистър) </w:t>
            </w:r>
            <w:r w:rsidRPr="00FF0A42">
              <w:rPr>
                <w:rFonts w:eastAsia="Calibri"/>
                <w:snapToGrid/>
                <w:szCs w:val="24"/>
                <w:lang w:val="bg-BG"/>
              </w:rPr>
              <w:t>е основание за отхвърляне на проектното предложение.</w:t>
            </w:r>
          </w:p>
        </w:tc>
      </w:tr>
      <w:tr w:rsidR="00C036AE" w:rsidRPr="006E1FED" w14:paraId="02900852" w14:textId="77777777" w:rsidTr="002F5438">
        <w:tc>
          <w:tcPr>
            <w:tcW w:w="6494" w:type="dxa"/>
            <w:gridSpan w:val="4"/>
            <w:tcBorders>
              <w:top w:val="single" w:sz="4" w:space="0" w:color="auto"/>
              <w:left w:val="single" w:sz="4" w:space="0" w:color="auto"/>
              <w:bottom w:val="single" w:sz="4" w:space="0" w:color="auto"/>
              <w:right w:val="single" w:sz="4" w:space="0" w:color="auto"/>
            </w:tcBorders>
          </w:tcPr>
          <w:p w14:paraId="2E34B42C" w14:textId="5270CB34" w:rsidR="00C036AE" w:rsidRDefault="00C036AE" w:rsidP="00C036AE">
            <w:pPr>
              <w:tabs>
                <w:tab w:val="left" w:pos="318"/>
              </w:tabs>
              <w:spacing w:before="40" w:after="120" w:line="240" w:lineRule="exact"/>
              <w:jc w:val="both"/>
              <w:rPr>
                <w:rFonts w:eastAsia="Calibri"/>
                <w:snapToGrid/>
                <w:szCs w:val="24"/>
                <w:lang w:val="bg-BG"/>
              </w:rPr>
            </w:pPr>
            <w:r w:rsidRPr="00744CA3">
              <w:rPr>
                <w:rFonts w:eastAsia="Calibri"/>
                <w:snapToGrid/>
                <w:szCs w:val="24"/>
                <w:lang w:val="bg-BG"/>
              </w:rPr>
              <w:t>7</w:t>
            </w:r>
            <w:r w:rsidRPr="002C550E">
              <w:rPr>
                <w:rFonts w:eastAsia="Calibri"/>
                <w:snapToGrid/>
                <w:szCs w:val="24"/>
                <w:lang w:val="bg-BG"/>
              </w:rPr>
              <w:t>.</w:t>
            </w:r>
            <w:r w:rsidRPr="00744CA3">
              <w:rPr>
                <w:rFonts w:eastAsia="Calibri"/>
                <w:snapToGrid/>
                <w:szCs w:val="24"/>
                <w:lang w:val="bg-BG"/>
              </w:rPr>
              <w:t xml:space="preserve"> </w:t>
            </w:r>
            <w:r w:rsidRPr="002C550E">
              <w:rPr>
                <w:rFonts w:eastAsia="Calibri"/>
                <w:snapToGrid/>
                <w:szCs w:val="24"/>
                <w:lang w:val="bg-BG"/>
              </w:rPr>
              <w:t xml:space="preserve">Счетоводен баланс на </w:t>
            </w:r>
            <w:r w:rsidRPr="002C550E">
              <w:rPr>
                <w:rFonts w:eastAsia="Calibri"/>
                <w:b/>
                <w:snapToGrid/>
                <w:szCs w:val="24"/>
                <w:lang w:val="bg-BG"/>
              </w:rPr>
              <w:t>КАНДИДАТА</w:t>
            </w:r>
            <w:r w:rsidRPr="002C550E">
              <w:rPr>
                <w:rFonts w:eastAsia="Calibri"/>
                <w:snapToGrid/>
                <w:szCs w:val="24"/>
                <w:lang w:val="bg-BG"/>
              </w:rPr>
              <w:t xml:space="preserve"> за </w:t>
            </w:r>
            <w:r w:rsidR="00232B98">
              <w:rPr>
                <w:rFonts w:eastAsia="Calibri"/>
                <w:snapToGrid/>
                <w:szCs w:val="24"/>
                <w:lang w:val="bg-BG"/>
              </w:rPr>
              <w:t>предходната</w:t>
            </w:r>
            <w:r w:rsidRPr="002C550E">
              <w:rPr>
                <w:rFonts w:eastAsia="Calibri"/>
                <w:snapToGrid/>
                <w:szCs w:val="24"/>
                <w:lang w:val="bg-BG"/>
              </w:rPr>
              <w:t xml:space="preserve"> финансов</w:t>
            </w:r>
            <w:r>
              <w:rPr>
                <w:rFonts w:eastAsia="Calibri"/>
                <w:snapToGrid/>
                <w:szCs w:val="24"/>
                <w:lang w:val="bg-BG"/>
              </w:rPr>
              <w:t>а</w:t>
            </w:r>
            <w:r w:rsidRPr="002C550E">
              <w:rPr>
                <w:rFonts w:eastAsia="Calibri"/>
                <w:snapToGrid/>
                <w:szCs w:val="24"/>
                <w:lang w:val="bg-BG"/>
              </w:rPr>
              <w:t xml:space="preserve"> годин</w:t>
            </w:r>
            <w:r>
              <w:rPr>
                <w:rFonts w:eastAsia="Calibri"/>
                <w:snapToGrid/>
                <w:szCs w:val="24"/>
                <w:lang w:val="bg-BG"/>
              </w:rPr>
              <w:t>а</w:t>
            </w:r>
            <w:r w:rsidRPr="002C550E">
              <w:rPr>
                <w:rFonts w:eastAsia="Calibri"/>
                <w:snapToGrid/>
                <w:szCs w:val="24"/>
                <w:lang w:val="bg-BG"/>
              </w:rPr>
              <w:t xml:space="preserve"> – сканиран и прикачен в ИСУН 2020.</w:t>
            </w:r>
          </w:p>
          <w:p w14:paraId="0023C23C" w14:textId="77777777" w:rsidR="00232B98" w:rsidRPr="00606579" w:rsidRDefault="00232B98" w:rsidP="00232B98">
            <w:pPr>
              <w:tabs>
                <w:tab w:val="left" w:pos="318"/>
              </w:tabs>
              <w:jc w:val="both"/>
              <w:rPr>
                <w:rFonts w:eastAsia="Calibri"/>
                <w:snapToGrid/>
                <w:szCs w:val="24"/>
                <w:lang w:val="bg-BG"/>
              </w:rPr>
            </w:pPr>
            <w:r w:rsidRPr="00FC3525">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1ED922CA" w14:textId="77777777" w:rsidR="00232B98" w:rsidRPr="00263A1B" w:rsidRDefault="00232B98" w:rsidP="00C036AE">
            <w:pPr>
              <w:tabs>
                <w:tab w:val="left" w:pos="318"/>
              </w:tabs>
              <w:spacing w:before="40" w:after="120" w:line="240" w:lineRule="exact"/>
              <w:jc w:val="both"/>
              <w:rPr>
                <w:rFonts w:eastAsia="Calibri"/>
                <w:snapToGrid/>
                <w:szCs w:val="24"/>
                <w:lang w:val="bg-BG"/>
              </w:rPr>
            </w:pPr>
          </w:p>
          <w:p w14:paraId="36F0BBE6" w14:textId="5689FA22" w:rsidR="00C036AE" w:rsidRDefault="00C036AE" w:rsidP="00C036AE">
            <w:pPr>
              <w:numPr>
                <w:ilvl w:val="0"/>
                <w:numId w:val="82"/>
              </w:numPr>
              <w:tabs>
                <w:tab w:val="left" w:pos="460"/>
              </w:tabs>
              <w:spacing w:before="40" w:after="120" w:line="240" w:lineRule="exact"/>
              <w:ind w:left="460" w:hanging="426"/>
              <w:jc w:val="both"/>
              <w:rPr>
                <w:rFonts w:eastAsia="Calibri"/>
                <w:snapToGrid/>
                <w:szCs w:val="24"/>
                <w:lang w:val="bg-BG"/>
              </w:rPr>
            </w:pPr>
            <w:r w:rsidRPr="002C550E">
              <w:rPr>
                <w:rFonts w:eastAsia="Calibri"/>
                <w:snapToGrid/>
                <w:szCs w:val="24"/>
                <w:lang w:val="bg-BG"/>
              </w:rPr>
              <w:t xml:space="preserve">За </w:t>
            </w:r>
            <w:proofErr w:type="spellStart"/>
            <w:r w:rsidRPr="002C550E">
              <w:rPr>
                <w:rFonts w:eastAsia="Calibri"/>
                <w:snapToGrid/>
                <w:szCs w:val="24"/>
                <w:lang w:val="bg-BG"/>
              </w:rPr>
              <w:t>новорегистрираните</w:t>
            </w:r>
            <w:proofErr w:type="spellEnd"/>
            <w:r w:rsidRPr="002C550E">
              <w:rPr>
                <w:rFonts w:eastAsia="Calibri"/>
                <w:snapToGrid/>
                <w:szCs w:val="24"/>
                <w:lang w:val="bg-BG"/>
              </w:rPr>
              <w:t xml:space="preserve">/новосъздадените организации – Счетоводен баланс за месеците, през които организацията е съществувала </w:t>
            </w:r>
            <w:r>
              <w:rPr>
                <w:rFonts w:eastAsia="Calibri"/>
                <w:snapToGrid/>
                <w:szCs w:val="24"/>
                <w:lang w:val="bg-BG"/>
              </w:rPr>
              <w:t>през текущата година</w:t>
            </w:r>
            <w:r w:rsidRPr="00F0728B">
              <w:rPr>
                <w:rFonts w:eastAsia="Calibri"/>
                <w:snapToGrid/>
                <w:szCs w:val="24"/>
                <w:lang w:val="bg-BG"/>
              </w:rPr>
              <w:t xml:space="preserve"> </w:t>
            </w:r>
            <w:r w:rsidRPr="002C550E">
              <w:rPr>
                <w:rFonts w:eastAsia="Calibri"/>
                <w:snapToGrid/>
                <w:szCs w:val="24"/>
                <w:lang w:val="bg-BG"/>
              </w:rPr>
              <w:t>– сканиран и прикачен в ИСУН 2020.</w:t>
            </w:r>
          </w:p>
          <w:p w14:paraId="4C653E12" w14:textId="49EF028B" w:rsidR="00C036AE" w:rsidRPr="002C550E" w:rsidRDefault="00C036AE" w:rsidP="00C036AE">
            <w:pPr>
              <w:tabs>
                <w:tab w:val="left" w:pos="460"/>
              </w:tabs>
              <w:spacing w:before="40" w:after="120" w:line="240" w:lineRule="exact"/>
              <w:ind w:left="34"/>
              <w:jc w:val="both"/>
              <w:rPr>
                <w:rFonts w:eastAsia="Calibri"/>
                <w:snapToGrid/>
                <w:szCs w:val="24"/>
                <w:lang w:val="bg-BG"/>
              </w:rPr>
            </w:pPr>
            <w:r w:rsidRPr="002C550E">
              <w:rPr>
                <w:rFonts w:eastAsia="Calibri"/>
                <w:snapToGrid/>
                <w:szCs w:val="24"/>
                <w:lang w:val="bg-BG"/>
              </w:rPr>
              <w:lastRenderedPageBreak/>
              <w:t xml:space="preserve">Финансовите отчети трябва да отговарят на изискванията на чл. 25 от Закона за счетоводството. </w:t>
            </w:r>
          </w:p>
          <w:p w14:paraId="5777AF49" w14:textId="6F139C24" w:rsidR="00C036AE" w:rsidRPr="00744CA3" w:rsidRDefault="00C036AE" w:rsidP="00C036AE">
            <w:pPr>
              <w:tabs>
                <w:tab w:val="left" w:pos="318"/>
              </w:tabs>
              <w:spacing w:before="40" w:after="120" w:line="240" w:lineRule="exact"/>
              <w:ind w:left="34"/>
              <w:jc w:val="both"/>
              <w:rPr>
                <w:i/>
                <w:snapToGrid/>
                <w:szCs w:val="24"/>
                <w:lang w:val="bg-BG" w:eastAsia="bg-BG"/>
              </w:rPr>
            </w:pPr>
          </w:p>
        </w:tc>
        <w:tc>
          <w:tcPr>
            <w:tcW w:w="594" w:type="dxa"/>
            <w:gridSpan w:val="2"/>
            <w:tcBorders>
              <w:top w:val="single" w:sz="4" w:space="0" w:color="auto"/>
              <w:left w:val="single" w:sz="4" w:space="0" w:color="auto"/>
              <w:bottom w:val="single" w:sz="4" w:space="0" w:color="auto"/>
              <w:right w:val="single" w:sz="4" w:space="0" w:color="auto"/>
            </w:tcBorders>
          </w:tcPr>
          <w:p w14:paraId="258C6FB8" w14:textId="77777777" w:rsidR="00C036AE" w:rsidRPr="00FF0A42" w:rsidRDefault="00C036AE" w:rsidP="00C036A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7A6A469" w14:textId="77777777" w:rsidR="00C036AE" w:rsidRPr="00FF0A42" w:rsidRDefault="00C036AE" w:rsidP="00C036A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EFE1D51" w14:textId="77777777" w:rsidR="00C036AE" w:rsidRPr="00FF0A42" w:rsidRDefault="00C036AE" w:rsidP="00C036AE">
            <w:pPr>
              <w:spacing w:after="160" w:line="259" w:lineRule="auto"/>
              <w:jc w:val="center"/>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tcPr>
          <w:p w14:paraId="25B7B014" w14:textId="5E59F0D6" w:rsidR="00C036AE" w:rsidRDefault="00C036AE" w:rsidP="00C036AE">
            <w:pPr>
              <w:spacing w:after="160" w:line="259" w:lineRule="auto"/>
              <w:jc w:val="both"/>
              <w:rPr>
                <w:snapToGrid/>
                <w:szCs w:val="24"/>
                <w:lang w:val="bg-BG"/>
              </w:rPr>
            </w:pPr>
            <w:r w:rsidRPr="00F0728B">
              <w:rPr>
                <w:rFonts w:eastAsia="Calibri"/>
                <w:snapToGrid/>
                <w:szCs w:val="24"/>
                <w:lang w:val="bg-BG"/>
              </w:rPr>
              <w:t xml:space="preserve">Източник на информация – ИСУН 2020, </w:t>
            </w:r>
            <w:r w:rsidRPr="00BC39C3">
              <w:rPr>
                <w:snapToGrid/>
                <w:szCs w:val="24"/>
                <w:lang w:val="bg-BG"/>
              </w:rPr>
              <w:t>секция 12 „Прикачени електронно подписани документи“</w:t>
            </w:r>
            <w:r>
              <w:rPr>
                <w:snapToGrid/>
                <w:szCs w:val="24"/>
                <w:lang w:val="bg-BG"/>
              </w:rPr>
              <w:t>, Счетоводен баланс</w:t>
            </w:r>
          </w:p>
          <w:p w14:paraId="12EAA84A" w14:textId="77777777" w:rsidR="00C036AE" w:rsidRPr="00AD0D88" w:rsidRDefault="00C036AE" w:rsidP="00C036AE">
            <w:pPr>
              <w:spacing w:after="160" w:line="259" w:lineRule="auto"/>
              <w:jc w:val="both"/>
              <w:rPr>
                <w:rFonts w:eastAsia="Calibri"/>
                <w:snapToGrid/>
                <w:szCs w:val="24"/>
                <w:u w:val="single"/>
                <w:lang w:val="bg-BG"/>
              </w:rPr>
            </w:pPr>
            <w:r>
              <w:rPr>
                <w:rFonts w:eastAsia="Calibri"/>
                <w:snapToGrid/>
                <w:szCs w:val="24"/>
                <w:u w:val="single"/>
                <w:lang w:val="bg-BG"/>
              </w:rPr>
              <w:t>П</w:t>
            </w:r>
            <w:r w:rsidRPr="00AD0D88">
              <w:rPr>
                <w:rFonts w:eastAsia="Calibri"/>
                <w:snapToGrid/>
                <w:szCs w:val="24"/>
                <w:u w:val="single"/>
                <w:lang w:val="bg-BG"/>
              </w:rPr>
              <w:t>ринципни действия:</w:t>
            </w:r>
          </w:p>
          <w:p w14:paraId="4F46DB20" w14:textId="3F7AD264" w:rsidR="00C036AE" w:rsidRPr="00F0728B" w:rsidRDefault="00C036AE" w:rsidP="00C036AE">
            <w:pPr>
              <w:spacing w:after="160" w:line="259" w:lineRule="auto"/>
              <w:jc w:val="both"/>
              <w:rPr>
                <w:rFonts w:eastAsia="Calibri"/>
                <w:snapToGrid/>
                <w:szCs w:val="24"/>
                <w:lang w:val="bg-BG"/>
              </w:rPr>
            </w:pPr>
            <w:r w:rsidRPr="00F0728B">
              <w:rPr>
                <w:rFonts w:eastAsia="Calibri"/>
                <w:snapToGrid/>
                <w:szCs w:val="24"/>
                <w:lang w:val="bg-BG"/>
              </w:rPr>
              <w:t xml:space="preserve">В случай </w:t>
            </w:r>
            <w:r w:rsidR="00232B98">
              <w:rPr>
                <w:rFonts w:eastAsia="Calibri"/>
                <w:snapToGrid/>
                <w:szCs w:val="24"/>
                <w:lang w:val="bg-BG"/>
              </w:rPr>
              <w:t xml:space="preserve">че </w:t>
            </w:r>
            <w:r w:rsidR="00232B98" w:rsidRPr="00FC3525">
              <w:rPr>
                <w:rFonts w:eastAsia="Calibri"/>
                <w:snapToGrid/>
                <w:szCs w:val="24"/>
                <w:lang w:val="bg-BG"/>
              </w:rPr>
              <w:t xml:space="preserve">кандидатът не е подал към НСИ финансови отчети за предходната финансова година и </w:t>
            </w:r>
            <w:r w:rsidRPr="00F0728B">
              <w:rPr>
                <w:rFonts w:eastAsia="Calibri"/>
                <w:snapToGrid/>
                <w:szCs w:val="24"/>
                <w:lang w:val="bg-BG"/>
              </w:rPr>
              <w:t xml:space="preserve">не </w:t>
            </w:r>
            <w:r>
              <w:rPr>
                <w:rFonts w:eastAsia="Calibri"/>
                <w:snapToGrid/>
                <w:szCs w:val="24"/>
                <w:lang w:val="bg-BG"/>
              </w:rPr>
              <w:t xml:space="preserve">е </w:t>
            </w:r>
            <w:r w:rsidRPr="00F0728B">
              <w:rPr>
                <w:rFonts w:eastAsia="Calibri"/>
                <w:snapToGrid/>
                <w:szCs w:val="24"/>
                <w:lang w:val="bg-BG"/>
              </w:rPr>
              <w:t>представ</w:t>
            </w:r>
            <w:r>
              <w:rPr>
                <w:rFonts w:eastAsia="Calibri"/>
                <w:snapToGrid/>
                <w:szCs w:val="24"/>
                <w:lang w:val="bg-BG"/>
              </w:rPr>
              <w:t>ен</w:t>
            </w:r>
            <w:r w:rsidRPr="00F0728B">
              <w:rPr>
                <w:rFonts w:eastAsia="Calibri"/>
                <w:snapToGrid/>
                <w:szCs w:val="24"/>
                <w:lang w:val="bg-BG"/>
              </w:rPr>
              <w:t xml:space="preserve"> Счетоводен баланс </w:t>
            </w:r>
            <w:r>
              <w:rPr>
                <w:rFonts w:eastAsia="Calibri"/>
                <w:snapToGrid/>
                <w:szCs w:val="24"/>
                <w:lang w:val="bg-BG"/>
              </w:rPr>
              <w:t xml:space="preserve">на кандидата </w:t>
            </w:r>
            <w:r w:rsidRPr="00F0728B">
              <w:rPr>
                <w:rFonts w:eastAsia="Calibri"/>
                <w:snapToGrid/>
                <w:szCs w:val="24"/>
                <w:lang w:val="bg-BG"/>
              </w:rPr>
              <w:t xml:space="preserve">за </w:t>
            </w:r>
            <w:r>
              <w:rPr>
                <w:rFonts w:eastAsia="Calibri"/>
                <w:snapToGrid/>
                <w:szCs w:val="24"/>
                <w:lang w:val="bg-BG"/>
              </w:rPr>
              <w:t>съответния период или представеният не отговаря на изискванията на чл. 25 от Закона за счетоводството</w:t>
            </w:r>
            <w:r w:rsidRPr="00F0728B">
              <w:rPr>
                <w:rFonts w:eastAsia="Calibri"/>
                <w:snapToGrid/>
                <w:szCs w:val="24"/>
                <w:lang w:val="bg-BG"/>
              </w:rPr>
              <w:t>,</w:t>
            </w:r>
            <w:r w:rsidR="00B23772">
              <w:rPr>
                <w:rFonts w:eastAsia="Calibri"/>
                <w:snapToGrid/>
                <w:szCs w:val="24"/>
                <w:lang w:val="bg-BG"/>
              </w:rPr>
              <w:t xml:space="preserve"> </w:t>
            </w:r>
            <w:r w:rsidRPr="00F0728B">
              <w:rPr>
                <w:rFonts w:eastAsia="Calibri"/>
                <w:snapToGrid/>
                <w:szCs w:val="24"/>
                <w:lang w:val="bg-BG"/>
              </w:rPr>
              <w:t>същи</w:t>
            </w:r>
            <w:r>
              <w:rPr>
                <w:rFonts w:eastAsia="Calibri"/>
                <w:snapToGrid/>
                <w:szCs w:val="24"/>
                <w:lang w:val="bg-BG"/>
              </w:rPr>
              <w:t>ят</w:t>
            </w:r>
            <w:r w:rsidRPr="00F0728B">
              <w:rPr>
                <w:rFonts w:eastAsia="Calibri"/>
                <w:snapToGrid/>
                <w:szCs w:val="24"/>
                <w:lang w:val="bg-BG"/>
              </w:rPr>
              <w:t xml:space="preserve"> ще бъд</w:t>
            </w:r>
            <w:r>
              <w:rPr>
                <w:rFonts w:eastAsia="Calibri"/>
                <w:snapToGrid/>
                <w:szCs w:val="24"/>
                <w:lang w:val="bg-BG"/>
              </w:rPr>
              <w:t>е</w:t>
            </w:r>
            <w:r w:rsidRPr="00F0728B">
              <w:rPr>
                <w:rFonts w:eastAsia="Calibri"/>
                <w:snapToGrid/>
                <w:szCs w:val="24"/>
                <w:lang w:val="bg-BG"/>
              </w:rPr>
              <w:t xml:space="preserve"> изискан като пояснителна информация.</w:t>
            </w:r>
          </w:p>
          <w:p w14:paraId="6C5135F6" w14:textId="49326711" w:rsidR="00C036AE" w:rsidRPr="00FF0A42" w:rsidRDefault="00C036AE" w:rsidP="00C036AE">
            <w:pPr>
              <w:spacing w:after="60" w:line="259" w:lineRule="auto"/>
              <w:jc w:val="both"/>
              <w:rPr>
                <w:rFonts w:eastAsia="Calibri"/>
                <w:snapToGrid/>
                <w:szCs w:val="24"/>
                <w:lang w:val="bg-BG"/>
              </w:rPr>
            </w:pPr>
            <w:r w:rsidRPr="00F0728B">
              <w:rPr>
                <w:rFonts w:eastAsia="Calibri"/>
                <w:snapToGrid/>
                <w:szCs w:val="24"/>
                <w:lang w:val="bg-BG"/>
              </w:rPr>
              <w:lastRenderedPageBreak/>
              <w:t>Счетоводните баланси следва да се представят в срока, определен от оценителната комисия. Непредставянето им е основание за отхвърляне на проектното предложение.</w:t>
            </w:r>
          </w:p>
        </w:tc>
      </w:tr>
      <w:tr w:rsidR="00C036AE" w:rsidRPr="007B300A" w14:paraId="7D249C24" w14:textId="77777777" w:rsidTr="002F5438">
        <w:tc>
          <w:tcPr>
            <w:tcW w:w="6494" w:type="dxa"/>
            <w:gridSpan w:val="4"/>
            <w:tcBorders>
              <w:top w:val="single" w:sz="4" w:space="0" w:color="auto"/>
              <w:left w:val="single" w:sz="4" w:space="0" w:color="auto"/>
              <w:bottom w:val="single" w:sz="4" w:space="0" w:color="auto"/>
              <w:right w:val="single" w:sz="4" w:space="0" w:color="auto"/>
            </w:tcBorders>
          </w:tcPr>
          <w:p w14:paraId="0430C41E" w14:textId="65EA0EB2" w:rsidR="00C036AE" w:rsidRDefault="00C036AE" w:rsidP="00C036AE">
            <w:pPr>
              <w:tabs>
                <w:tab w:val="left" w:pos="-284"/>
              </w:tabs>
              <w:spacing w:after="160" w:line="240" w:lineRule="exact"/>
              <w:jc w:val="both"/>
              <w:rPr>
                <w:rFonts w:eastAsia="Calibri"/>
                <w:i/>
                <w:snapToGrid/>
                <w:szCs w:val="24"/>
                <w:lang w:val="bg-BG"/>
              </w:rPr>
            </w:pPr>
            <w:r>
              <w:rPr>
                <w:rFonts w:eastAsia="Calibri"/>
                <w:snapToGrid/>
                <w:szCs w:val="24"/>
                <w:lang w:val="bg-BG"/>
              </w:rPr>
              <w:lastRenderedPageBreak/>
              <w:t xml:space="preserve">8. </w:t>
            </w:r>
            <w:r>
              <w:rPr>
                <w:snapToGrid/>
                <w:szCs w:val="24"/>
                <w:lang w:val="bg-BG"/>
              </w:rPr>
              <w:t>Препис о</w:t>
            </w:r>
            <w:r w:rsidRPr="00BC39C3">
              <w:rPr>
                <w:snapToGrid/>
                <w:szCs w:val="24"/>
                <w:lang w:val="bg-BG"/>
              </w:rPr>
              <w:t xml:space="preserve">т Решение на </w:t>
            </w:r>
            <w:proofErr w:type="spellStart"/>
            <w:r w:rsidRPr="00BC39C3">
              <w:rPr>
                <w:snapToGrid/>
                <w:szCs w:val="24"/>
                <w:lang w:val="bg-BG"/>
              </w:rPr>
              <w:t>ОбС</w:t>
            </w:r>
            <w:proofErr w:type="spellEnd"/>
            <w:r>
              <w:rPr>
                <w:snapToGrid/>
                <w:szCs w:val="24"/>
                <w:lang w:val="bg-BG"/>
              </w:rPr>
              <w:t xml:space="preserve"> (ако е приложимо) </w:t>
            </w:r>
          </w:p>
          <w:p w14:paraId="5DE074D5" w14:textId="77777777" w:rsidR="00C036AE" w:rsidRPr="0009781D" w:rsidRDefault="00C036AE" w:rsidP="00C036AE">
            <w:pPr>
              <w:tabs>
                <w:tab w:val="left" w:pos="-284"/>
              </w:tabs>
              <w:spacing w:after="160" w:line="240" w:lineRule="exact"/>
              <w:jc w:val="both"/>
              <w:rPr>
                <w:rFonts w:eastAsia="Calibri"/>
                <w:i/>
                <w:snapToGrid/>
                <w:szCs w:val="24"/>
                <w:lang w:val="bg-BG"/>
              </w:rPr>
            </w:pPr>
            <w:r w:rsidRPr="0009781D">
              <w:rPr>
                <w:rFonts w:eastAsia="Calibri"/>
                <w:i/>
                <w:snapToGrid/>
                <w:szCs w:val="24"/>
                <w:lang w:val="bg-BG"/>
              </w:rPr>
              <w:t>Когато е приложимо за всяка една процедура се разписва конкретно.</w:t>
            </w:r>
          </w:p>
          <w:p w14:paraId="4E2960AF" w14:textId="359DDCEA" w:rsidR="00C036AE" w:rsidRDefault="00C036AE" w:rsidP="00C036AE">
            <w:pPr>
              <w:tabs>
                <w:tab w:val="left" w:pos="-284"/>
              </w:tabs>
              <w:spacing w:after="160" w:line="240" w:lineRule="exact"/>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246F0AB8" w14:textId="77777777" w:rsidR="00C036AE" w:rsidRPr="005F4307" w:rsidRDefault="00C036AE" w:rsidP="00C036A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2FAF2F5" w14:textId="77777777" w:rsidR="00C036AE" w:rsidRPr="005F4307" w:rsidRDefault="00C036AE" w:rsidP="00C036A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047911A" w14:textId="77777777" w:rsidR="00C036AE" w:rsidRPr="00BA13EC" w:rsidRDefault="00C036AE" w:rsidP="00C036AE">
            <w:pPr>
              <w:spacing w:after="160" w:line="259" w:lineRule="auto"/>
              <w:jc w:val="center"/>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tcPr>
          <w:p w14:paraId="54963BBB" w14:textId="77777777" w:rsidR="00C036AE" w:rsidRDefault="00C036AE" w:rsidP="00C036AE">
            <w:pPr>
              <w:spacing w:after="160" w:line="259" w:lineRule="auto"/>
              <w:jc w:val="both"/>
              <w:rPr>
                <w:rFonts w:eastAsia="Calibri"/>
                <w:snapToGrid/>
                <w:szCs w:val="24"/>
                <w:lang w:val="bg-BG"/>
              </w:rPr>
            </w:pPr>
            <w:r w:rsidRPr="009C53C4">
              <w:rPr>
                <w:rFonts w:eastAsia="Calibri"/>
                <w:snapToGrid/>
                <w:szCs w:val="24"/>
                <w:lang w:val="bg-BG"/>
              </w:rPr>
              <w:t xml:space="preserve">Източник на информация – ИСУН 2020, </w:t>
            </w:r>
            <w:r>
              <w:rPr>
                <w:rFonts w:eastAsia="Calibri"/>
                <w:snapToGrid/>
                <w:szCs w:val="24"/>
                <w:lang w:val="bg-BG"/>
              </w:rPr>
              <w:t>секция 12 Прикачени електронно подписани документи</w:t>
            </w:r>
          </w:p>
          <w:p w14:paraId="227E5200" w14:textId="77777777" w:rsidR="00C036AE" w:rsidRDefault="00C036AE" w:rsidP="00C036AE">
            <w:pPr>
              <w:spacing w:after="60" w:line="259" w:lineRule="auto"/>
              <w:jc w:val="both"/>
              <w:rPr>
                <w:rFonts w:eastAsia="Calibri"/>
                <w:snapToGrid/>
                <w:szCs w:val="24"/>
                <w:lang w:val="bg-BG"/>
              </w:rPr>
            </w:pPr>
            <w:r>
              <w:rPr>
                <w:rFonts w:eastAsia="Calibri"/>
                <w:snapToGrid/>
                <w:szCs w:val="24"/>
                <w:lang w:val="bg-BG"/>
              </w:rPr>
              <w:t>Принципни действия:</w:t>
            </w:r>
          </w:p>
          <w:p w14:paraId="631C7C6D" w14:textId="55A4181B" w:rsidR="00C036AE" w:rsidRPr="009C53C4" w:rsidRDefault="00C036AE" w:rsidP="00C036AE">
            <w:pPr>
              <w:spacing w:after="160" w:line="259" w:lineRule="auto"/>
              <w:jc w:val="both"/>
              <w:rPr>
                <w:rFonts w:eastAsia="Calibri"/>
                <w:snapToGrid/>
                <w:szCs w:val="24"/>
                <w:lang w:val="bg-BG"/>
              </w:rPr>
            </w:pPr>
            <w:r w:rsidRPr="009C53C4">
              <w:rPr>
                <w:rFonts w:eastAsia="Calibri"/>
                <w:snapToGrid/>
                <w:szCs w:val="24"/>
                <w:lang w:val="bg-BG"/>
              </w:rPr>
              <w:t>В случай</w:t>
            </w:r>
            <w:r>
              <w:rPr>
                <w:rFonts w:eastAsia="Calibri"/>
                <w:snapToGrid/>
                <w:szCs w:val="24"/>
                <w:lang w:val="bg-BG"/>
              </w:rPr>
              <w:t xml:space="preserve"> че за кандидата не е представен препис от </w:t>
            </w:r>
            <w:r w:rsidRPr="009C53C4">
              <w:rPr>
                <w:rFonts w:eastAsia="Calibri"/>
                <w:snapToGrid/>
                <w:szCs w:val="24"/>
                <w:lang w:val="bg-BG"/>
              </w:rPr>
              <w:t xml:space="preserve">Решение на </w:t>
            </w:r>
            <w:proofErr w:type="spellStart"/>
            <w:r w:rsidRPr="009C53C4">
              <w:rPr>
                <w:rFonts w:eastAsia="Calibri"/>
                <w:snapToGrid/>
                <w:szCs w:val="24"/>
                <w:lang w:val="bg-BG"/>
              </w:rPr>
              <w:t>ОбС</w:t>
            </w:r>
            <w:proofErr w:type="spellEnd"/>
            <w:r w:rsidRPr="009C53C4">
              <w:rPr>
                <w:rFonts w:eastAsia="Calibri"/>
                <w:snapToGrid/>
                <w:szCs w:val="24"/>
                <w:lang w:val="bg-BG"/>
              </w:rPr>
              <w:t>, същ</w:t>
            </w:r>
            <w:r>
              <w:rPr>
                <w:rFonts w:eastAsia="Calibri"/>
                <w:snapToGrid/>
                <w:szCs w:val="24"/>
                <w:lang w:val="bg-BG"/>
              </w:rPr>
              <w:t>ият</w:t>
            </w:r>
            <w:r w:rsidRPr="009C53C4">
              <w:rPr>
                <w:rFonts w:eastAsia="Calibri"/>
                <w:snapToGrid/>
                <w:szCs w:val="24"/>
                <w:lang w:val="bg-BG"/>
              </w:rPr>
              <w:t xml:space="preserve"> ще бъде изискан като пояснителна информация.</w:t>
            </w:r>
          </w:p>
          <w:p w14:paraId="56DE44CD" w14:textId="7ADF17C2" w:rsidR="00C036AE" w:rsidRPr="00BC39C3" w:rsidRDefault="00C036AE" w:rsidP="00C036AE">
            <w:pPr>
              <w:jc w:val="both"/>
              <w:rPr>
                <w:snapToGrid/>
                <w:szCs w:val="24"/>
                <w:lang w:val="bg-BG"/>
              </w:rPr>
            </w:pPr>
            <w:r>
              <w:rPr>
                <w:snapToGrid/>
                <w:szCs w:val="24"/>
                <w:lang w:val="bg-BG"/>
              </w:rPr>
              <w:t xml:space="preserve">Решението на </w:t>
            </w:r>
            <w:proofErr w:type="spellStart"/>
            <w:r>
              <w:rPr>
                <w:snapToGrid/>
                <w:szCs w:val="24"/>
                <w:lang w:val="bg-BG"/>
              </w:rPr>
              <w:t>ОбС</w:t>
            </w:r>
            <w:proofErr w:type="spellEnd"/>
            <w:r w:rsidRPr="00BC39C3">
              <w:rPr>
                <w:snapToGrid/>
                <w:szCs w:val="24"/>
                <w:lang w:val="bg-BG"/>
              </w:rPr>
              <w:t xml:space="preserve"> следва да се представи в срока, определен от оценителната комисия.</w:t>
            </w:r>
          </w:p>
          <w:p w14:paraId="28025932" w14:textId="2FF6AE05" w:rsidR="00C036AE" w:rsidRPr="00BC39C3" w:rsidDel="005F4307" w:rsidRDefault="00C036AE" w:rsidP="002C0048">
            <w:pPr>
              <w:spacing w:after="160" w:line="259" w:lineRule="auto"/>
              <w:jc w:val="both"/>
              <w:rPr>
                <w:snapToGrid/>
                <w:szCs w:val="24"/>
                <w:lang w:val="bg-BG"/>
              </w:rPr>
            </w:pPr>
            <w:r w:rsidRPr="00570B51">
              <w:rPr>
                <w:snapToGrid/>
                <w:szCs w:val="24"/>
                <w:lang w:val="bg-BG"/>
              </w:rPr>
              <w:t xml:space="preserve">В случай че в </w:t>
            </w:r>
            <w:r w:rsidR="002C0048">
              <w:rPr>
                <w:snapToGrid/>
                <w:szCs w:val="24"/>
                <w:lang w:val="bg-BG"/>
              </w:rPr>
              <w:t>срока за прием на проектни предложения</w:t>
            </w:r>
            <w:r w:rsidRPr="00EF37CF">
              <w:rPr>
                <w:snapToGrid/>
                <w:szCs w:val="24"/>
                <w:lang w:val="bg-BG"/>
              </w:rPr>
              <w:t xml:space="preserve"> не е предвидена сесия на Общинския съвет, е допустимо решението да бъде представено по време на оценката или преди сключване на договор.</w:t>
            </w:r>
          </w:p>
        </w:tc>
      </w:tr>
      <w:tr w:rsidR="00C036AE" w:rsidRPr="007B300A" w14:paraId="15FE44D3" w14:textId="77777777" w:rsidTr="002F5438">
        <w:tc>
          <w:tcPr>
            <w:tcW w:w="6494" w:type="dxa"/>
            <w:gridSpan w:val="4"/>
            <w:tcBorders>
              <w:top w:val="single" w:sz="4" w:space="0" w:color="auto"/>
              <w:left w:val="single" w:sz="4" w:space="0" w:color="auto"/>
              <w:bottom w:val="single" w:sz="4" w:space="0" w:color="auto"/>
              <w:right w:val="single" w:sz="4" w:space="0" w:color="auto"/>
            </w:tcBorders>
          </w:tcPr>
          <w:p w14:paraId="47578DC6" w14:textId="19BA0FB1" w:rsidR="00C036AE" w:rsidRDefault="00C036AE" w:rsidP="00C036AE">
            <w:pPr>
              <w:spacing w:after="120"/>
              <w:ind w:right="-51"/>
              <w:jc w:val="both"/>
              <w:rPr>
                <w:snapToGrid/>
                <w:szCs w:val="24"/>
                <w:lang w:val="bg-BG"/>
              </w:rPr>
            </w:pPr>
            <w:r>
              <w:rPr>
                <w:snapToGrid/>
                <w:szCs w:val="24"/>
                <w:lang w:val="bg-BG"/>
              </w:rPr>
              <w:t xml:space="preserve">9. </w:t>
            </w:r>
            <w:r w:rsidRPr="00BC39C3">
              <w:rPr>
                <w:snapToGrid/>
                <w:szCs w:val="24"/>
                <w:lang w:val="bg-BG"/>
              </w:rPr>
              <w:t xml:space="preserve">Нотариално заверено пълномощно на лице, представляващо </w:t>
            </w:r>
            <w:r w:rsidRPr="00002BCC">
              <w:rPr>
                <w:b/>
                <w:snapToGrid/>
                <w:szCs w:val="24"/>
                <w:lang w:val="bg-BG"/>
              </w:rPr>
              <w:t>КАНДИДАТА</w:t>
            </w:r>
            <w:r w:rsidRPr="00BC39C3">
              <w:rPr>
                <w:snapToGrid/>
                <w:szCs w:val="24"/>
                <w:lang w:val="bg-BG"/>
              </w:rPr>
              <w:t xml:space="preserve"> (заповед от кмета на община) за подписване на Формуляра за кандидатстване при подаване на проектното предложение в ИСУН 2020 - (ако е приложимо).</w:t>
            </w:r>
          </w:p>
          <w:p w14:paraId="00870E23" w14:textId="20FA3702" w:rsidR="00C036AE" w:rsidRPr="00BC39C3" w:rsidRDefault="00C036AE" w:rsidP="00C036AE">
            <w:pPr>
              <w:spacing w:after="120"/>
              <w:ind w:right="-51"/>
              <w:jc w:val="both"/>
              <w:rPr>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58360E55" w14:textId="77777777" w:rsidR="00C036AE" w:rsidRPr="00890AB8" w:rsidRDefault="00C036AE" w:rsidP="00C036A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CD0C6DF" w14:textId="77777777" w:rsidR="00C036AE" w:rsidRPr="00890AB8" w:rsidRDefault="00C036AE" w:rsidP="00C036A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6A1ED8" w14:textId="77777777" w:rsidR="00C036AE" w:rsidRPr="00890AB8" w:rsidRDefault="00C036AE" w:rsidP="00C036AE">
            <w:pPr>
              <w:spacing w:after="160" w:line="259" w:lineRule="auto"/>
              <w:jc w:val="center"/>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tcPr>
          <w:p w14:paraId="622E2965" w14:textId="77777777" w:rsidR="00C036AE" w:rsidRPr="00BC39C3" w:rsidRDefault="00C036AE" w:rsidP="00C036AE">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ИСУН 2020, секция 12</w:t>
            </w:r>
            <w:r w:rsidRPr="00BC39C3">
              <w:rPr>
                <w:snapToGrid/>
                <w:szCs w:val="24"/>
                <w:lang w:val="bg-BG"/>
              </w:rPr>
              <w:t xml:space="preserve"> „Прикачени електронно подписани документи“ към Формуляр за кандидатстване</w:t>
            </w:r>
          </w:p>
          <w:p w14:paraId="1FF6FB3C" w14:textId="77777777" w:rsidR="00C036AE" w:rsidRPr="001B2D68" w:rsidRDefault="00C036AE" w:rsidP="00C036AE">
            <w:pPr>
              <w:spacing w:after="120"/>
              <w:jc w:val="both"/>
              <w:rPr>
                <w:snapToGrid/>
                <w:szCs w:val="24"/>
                <w:u w:val="single"/>
                <w:lang w:val="bg-BG"/>
              </w:rPr>
            </w:pPr>
            <w:r w:rsidRPr="001B2D68">
              <w:rPr>
                <w:snapToGrid/>
                <w:szCs w:val="24"/>
                <w:u w:val="single"/>
                <w:lang w:val="bg-BG"/>
              </w:rPr>
              <w:t>Принципни действия:</w:t>
            </w:r>
          </w:p>
          <w:p w14:paraId="6110E3B8" w14:textId="7BDF135C" w:rsidR="00C036AE" w:rsidRDefault="00C036AE" w:rsidP="00C036AE">
            <w:pPr>
              <w:jc w:val="both"/>
              <w:rPr>
                <w:snapToGrid/>
                <w:szCs w:val="24"/>
                <w:lang w:val="bg-BG"/>
              </w:rPr>
            </w:pPr>
            <w:r w:rsidRPr="00BC39C3">
              <w:rPr>
                <w:snapToGrid/>
                <w:szCs w:val="24"/>
                <w:lang w:val="bg-BG"/>
              </w:rPr>
              <w:t>В случай</w:t>
            </w:r>
            <w:r>
              <w:rPr>
                <w:snapToGrid/>
                <w:szCs w:val="24"/>
                <w:lang w:val="bg-BG"/>
              </w:rPr>
              <w:t xml:space="preserve"> </w:t>
            </w:r>
            <w:r w:rsidRPr="00BC39C3">
              <w:rPr>
                <w:snapToGrid/>
                <w:szCs w:val="24"/>
                <w:lang w:val="bg-BG"/>
              </w:rPr>
              <w:t>че кандидатът не е представил пълномощно/заповед за упълномощено/</w:t>
            </w:r>
            <w:proofErr w:type="spellStart"/>
            <w:r w:rsidRPr="00BC39C3">
              <w:rPr>
                <w:snapToGrid/>
                <w:szCs w:val="24"/>
                <w:lang w:val="bg-BG"/>
              </w:rPr>
              <w:t>оправомощено</w:t>
            </w:r>
            <w:proofErr w:type="spellEnd"/>
            <w:r w:rsidRPr="00BC39C3">
              <w:rPr>
                <w:snapToGrid/>
                <w:szCs w:val="24"/>
                <w:lang w:val="bg-BG"/>
              </w:rPr>
              <w:t xml:space="preserve"> лице, същото/та ще бъдат изискани от кандидата като пояснителна информация</w:t>
            </w:r>
            <w:r>
              <w:rPr>
                <w:snapToGrid/>
                <w:szCs w:val="24"/>
                <w:lang w:val="bg-BG"/>
              </w:rPr>
              <w:t xml:space="preserve"> </w:t>
            </w:r>
            <w:r w:rsidRPr="002C550E">
              <w:rPr>
                <w:snapToGrid/>
                <w:szCs w:val="24"/>
                <w:lang w:val="bg-BG"/>
              </w:rPr>
              <w:t xml:space="preserve">или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w:t>
            </w:r>
            <w:r>
              <w:rPr>
                <w:snapToGrid/>
                <w:szCs w:val="24"/>
                <w:lang w:val="bg-BG"/>
              </w:rPr>
              <w:t>кандидата или упълномощено лице</w:t>
            </w:r>
            <w:r w:rsidRPr="002C550E">
              <w:rPr>
                <w:snapToGrid/>
                <w:szCs w:val="24"/>
                <w:lang w:val="bg-BG"/>
              </w:rPr>
              <w:t>)</w:t>
            </w:r>
            <w:r w:rsidRPr="00BC39C3">
              <w:rPr>
                <w:snapToGrid/>
                <w:szCs w:val="24"/>
                <w:lang w:val="bg-BG"/>
              </w:rPr>
              <w:t>.</w:t>
            </w:r>
          </w:p>
          <w:p w14:paraId="5FFCE927" w14:textId="77777777" w:rsidR="00C036AE" w:rsidRPr="00BC39C3" w:rsidRDefault="00C036AE" w:rsidP="00C036AE">
            <w:pPr>
              <w:jc w:val="both"/>
              <w:rPr>
                <w:snapToGrid/>
                <w:szCs w:val="24"/>
                <w:lang w:val="bg-BG"/>
              </w:rPr>
            </w:pPr>
          </w:p>
          <w:p w14:paraId="048958CF" w14:textId="38B2FE36" w:rsidR="00C036AE" w:rsidRPr="00570B51" w:rsidRDefault="00C036AE" w:rsidP="00C036AE">
            <w:pPr>
              <w:jc w:val="both"/>
              <w:rPr>
                <w:snapToGrid/>
                <w:szCs w:val="24"/>
                <w:lang w:val="bg-BG"/>
              </w:rPr>
            </w:pPr>
            <w:r w:rsidRPr="00BC39C3">
              <w:rPr>
                <w:snapToGrid/>
                <w:szCs w:val="24"/>
                <w:lang w:val="bg-BG"/>
              </w:rPr>
              <w:t>Пълномощното/заповедта</w:t>
            </w:r>
            <w:r>
              <w:rPr>
                <w:snapToGrid/>
                <w:szCs w:val="24"/>
                <w:lang w:val="bg-BG"/>
              </w:rPr>
              <w:t>/ декларацията</w:t>
            </w:r>
            <w:r w:rsidRPr="00BC39C3">
              <w:rPr>
                <w:snapToGrid/>
                <w:szCs w:val="24"/>
                <w:lang w:val="bg-BG"/>
              </w:rPr>
              <w:t xml:space="preserve"> следва да се представят в срока, оп</w:t>
            </w:r>
            <w:r w:rsidRPr="00570B51">
              <w:rPr>
                <w:snapToGrid/>
                <w:szCs w:val="24"/>
                <w:lang w:val="bg-BG"/>
              </w:rPr>
              <w:t>ределен от оценителната комисия.</w:t>
            </w:r>
          </w:p>
          <w:p w14:paraId="2420B64C" w14:textId="45CF2BC4" w:rsidR="00C036AE" w:rsidRPr="00EF37CF" w:rsidRDefault="00C036AE" w:rsidP="00C036AE">
            <w:pPr>
              <w:jc w:val="both"/>
              <w:rPr>
                <w:snapToGrid/>
                <w:szCs w:val="24"/>
                <w:lang w:val="bg-BG"/>
              </w:rPr>
            </w:pPr>
            <w:r w:rsidRPr="00EF37CF">
              <w:rPr>
                <w:snapToGrid/>
                <w:szCs w:val="24"/>
                <w:lang w:val="bg-BG"/>
              </w:rPr>
              <w:t>Непредставянето на документ</w:t>
            </w:r>
            <w:r>
              <w:rPr>
                <w:snapToGrid/>
                <w:szCs w:val="24"/>
                <w:lang w:val="bg-BG"/>
              </w:rPr>
              <w:t>ите</w:t>
            </w:r>
            <w:r w:rsidRPr="00EF37CF">
              <w:rPr>
                <w:snapToGrid/>
                <w:szCs w:val="24"/>
                <w:lang w:val="bg-BG"/>
              </w:rPr>
              <w:t xml:space="preserve"> като пояснителна информация е основание за отхвърляне на проектното предложение.</w:t>
            </w:r>
          </w:p>
        </w:tc>
      </w:tr>
      <w:tr w:rsidR="00C036AE" w:rsidRPr="006E1FED" w14:paraId="5A93E73A" w14:textId="77777777" w:rsidTr="002F5438">
        <w:tc>
          <w:tcPr>
            <w:tcW w:w="14884" w:type="dxa"/>
            <w:gridSpan w:val="9"/>
            <w:tcBorders>
              <w:top w:val="single" w:sz="4" w:space="0" w:color="auto"/>
              <w:left w:val="single" w:sz="4" w:space="0" w:color="auto"/>
              <w:bottom w:val="single" w:sz="4" w:space="0" w:color="auto"/>
              <w:right w:val="single" w:sz="4" w:space="0" w:color="auto"/>
            </w:tcBorders>
            <w:shd w:val="clear" w:color="auto" w:fill="D9D9D9"/>
          </w:tcPr>
          <w:p w14:paraId="0CD21DBB" w14:textId="77777777" w:rsidR="00C036AE" w:rsidRDefault="00C036AE" w:rsidP="00C036AE">
            <w:pPr>
              <w:tabs>
                <w:tab w:val="left" w:pos="-284"/>
              </w:tabs>
              <w:spacing w:after="160" w:line="240" w:lineRule="exact"/>
              <w:jc w:val="center"/>
              <w:rPr>
                <w:rFonts w:eastAsia="Calibri"/>
                <w:b/>
                <w:bCs/>
                <w:snapToGrid/>
                <w:szCs w:val="24"/>
                <w:lang w:val="bg-BG"/>
              </w:rPr>
            </w:pPr>
            <w:r w:rsidRPr="00243B75">
              <w:rPr>
                <w:rFonts w:eastAsia="Calibri"/>
                <w:bCs/>
                <w:snapToGrid/>
                <w:szCs w:val="24"/>
                <w:lang w:val="bg-BG"/>
              </w:rPr>
              <w:lastRenderedPageBreak/>
              <w:t>ГРУПА І</w:t>
            </w:r>
            <w:r>
              <w:rPr>
                <w:rFonts w:eastAsia="Calibri"/>
                <w:bCs/>
                <w:snapToGrid/>
                <w:szCs w:val="24"/>
                <w:lang w:val="bg-BG"/>
              </w:rPr>
              <w:t>ІІ</w:t>
            </w:r>
            <w:r w:rsidRPr="00243B75">
              <w:rPr>
                <w:rFonts w:eastAsia="Calibri"/>
                <w:bCs/>
                <w:snapToGrid/>
                <w:szCs w:val="24"/>
                <w:lang w:val="bg-BG"/>
              </w:rPr>
              <w:t>. АДМИНИСТРАТИВНО СЪОТВЕТСТВИЕ И ДОПУСТИМОСТ НА ПАРТНЬОРА/ИТЕ</w:t>
            </w:r>
            <w:r w:rsidRPr="00BC39C3">
              <w:rPr>
                <w:rFonts w:eastAsia="Calibri"/>
                <w:b/>
                <w:bCs/>
                <w:snapToGrid/>
                <w:szCs w:val="24"/>
                <w:lang w:val="bg-BG"/>
              </w:rPr>
              <w:t xml:space="preserve"> </w:t>
            </w:r>
            <w:r>
              <w:rPr>
                <w:rFonts w:eastAsia="Calibri"/>
                <w:b/>
                <w:bCs/>
                <w:snapToGrid/>
                <w:szCs w:val="24"/>
                <w:lang w:val="bg-BG"/>
              </w:rPr>
              <w:t>-</w:t>
            </w:r>
          </w:p>
          <w:p w14:paraId="73CB554A" w14:textId="3A1D0A57" w:rsidR="00C036AE" w:rsidRPr="00BC39C3" w:rsidRDefault="00C036AE" w:rsidP="00C036AE">
            <w:pPr>
              <w:spacing w:after="120"/>
              <w:jc w:val="center"/>
              <w:rPr>
                <w:snapToGrid/>
                <w:szCs w:val="24"/>
                <w:lang w:val="bg-BG"/>
              </w:rPr>
            </w:pPr>
            <w:r w:rsidRPr="00BC39C3">
              <w:rPr>
                <w:rFonts w:eastAsia="Calibri"/>
                <w:b/>
                <w:snapToGrid/>
                <w:szCs w:val="24"/>
                <w:lang w:val="bg-BG"/>
              </w:rPr>
              <w:t>ПОДКРЕПЯЩИ ДОКУМЕНТИ ОТ ПАРТНЬОРИТЕ</w:t>
            </w:r>
          </w:p>
        </w:tc>
      </w:tr>
      <w:tr w:rsidR="00C036AE" w:rsidRPr="007B300A" w14:paraId="136E65F0" w14:textId="77777777" w:rsidTr="002F5438">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771A72E9" w14:textId="77777777" w:rsidR="00C036AE" w:rsidRDefault="00C036AE" w:rsidP="00C036AE">
            <w:pPr>
              <w:spacing w:after="120"/>
              <w:ind w:right="-51"/>
              <w:jc w:val="center"/>
              <w:rPr>
                <w:snapToGrid/>
                <w:szCs w:val="24"/>
                <w:lang w:val="bg-BG"/>
              </w:rPr>
            </w:pPr>
            <w:r w:rsidRPr="00243B75">
              <w:rPr>
                <w:rFonts w:eastAsia="Calibri"/>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CB7427D" w14:textId="77777777" w:rsidR="00C036AE" w:rsidRPr="00890AB8" w:rsidRDefault="00C036AE" w:rsidP="00C036AE">
            <w:pPr>
              <w:spacing w:after="160" w:line="259" w:lineRule="auto"/>
              <w:jc w:val="center"/>
              <w:rPr>
                <w:rFonts w:eastAsia="Calibri"/>
                <w:b/>
                <w:snapToGrid/>
                <w:szCs w:val="24"/>
                <w:lang w:val="bg-BG"/>
              </w:rPr>
            </w:pPr>
            <w:r w:rsidRPr="00243B75">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D7E9A57" w14:textId="77777777" w:rsidR="00C036AE" w:rsidRPr="00890AB8" w:rsidRDefault="00C036AE" w:rsidP="00C036AE">
            <w:pPr>
              <w:spacing w:after="160" w:line="259" w:lineRule="auto"/>
              <w:jc w:val="center"/>
              <w:rPr>
                <w:rFonts w:eastAsia="Calibri"/>
                <w:b/>
                <w:snapToGrid/>
                <w:szCs w:val="24"/>
                <w:lang w:val="bg-BG"/>
              </w:rPr>
            </w:pPr>
            <w:r w:rsidRPr="00243B75">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CF3C8C7" w14:textId="77777777" w:rsidR="00C036AE" w:rsidRPr="00890AB8" w:rsidRDefault="00C036AE" w:rsidP="00C036AE">
            <w:pPr>
              <w:spacing w:after="160" w:line="259" w:lineRule="auto"/>
              <w:jc w:val="center"/>
              <w:rPr>
                <w:rFonts w:eastAsia="Calibri"/>
                <w:b/>
                <w:snapToGrid/>
                <w:szCs w:val="24"/>
                <w:lang w:val="bg-BG"/>
              </w:rPr>
            </w:pPr>
            <w:r w:rsidRPr="00243B75">
              <w:rPr>
                <w:rFonts w:eastAsia="Calibri"/>
                <w:b/>
                <w:snapToGrid/>
                <w:szCs w:val="24"/>
                <w:lang w:val="bg-BG"/>
              </w:rPr>
              <w:t>Н/П</w:t>
            </w:r>
          </w:p>
        </w:tc>
        <w:tc>
          <w:tcPr>
            <w:tcW w:w="6520" w:type="dxa"/>
            <w:tcBorders>
              <w:top w:val="single" w:sz="4" w:space="0" w:color="auto"/>
              <w:left w:val="single" w:sz="4" w:space="0" w:color="auto"/>
              <w:bottom w:val="single" w:sz="4" w:space="0" w:color="auto"/>
              <w:right w:val="single" w:sz="4" w:space="0" w:color="auto"/>
            </w:tcBorders>
            <w:shd w:val="clear" w:color="auto" w:fill="F2F2F2"/>
            <w:vAlign w:val="center"/>
          </w:tcPr>
          <w:p w14:paraId="5F6A7DF1" w14:textId="77777777" w:rsidR="00C036AE" w:rsidRPr="00BC39C3" w:rsidRDefault="00C036AE" w:rsidP="00C036AE">
            <w:pPr>
              <w:spacing w:after="120"/>
              <w:jc w:val="both"/>
              <w:rPr>
                <w:snapToGrid/>
                <w:szCs w:val="24"/>
                <w:lang w:val="bg-BG"/>
              </w:rPr>
            </w:pPr>
            <w:r w:rsidRPr="00243B75">
              <w:rPr>
                <w:b/>
                <w:snapToGrid/>
                <w:color w:val="000000"/>
                <w:szCs w:val="24"/>
                <w:lang w:val="bg-BG" w:eastAsia="bg-BG"/>
              </w:rPr>
              <w:t>Източник на информация и принципни действия</w:t>
            </w:r>
          </w:p>
        </w:tc>
      </w:tr>
      <w:tr w:rsidR="00C036AE" w:rsidRPr="007B300A" w14:paraId="309F7B0B" w14:textId="77777777" w:rsidTr="002F5438">
        <w:tc>
          <w:tcPr>
            <w:tcW w:w="6494" w:type="dxa"/>
            <w:gridSpan w:val="4"/>
            <w:tcBorders>
              <w:top w:val="single" w:sz="4" w:space="0" w:color="auto"/>
              <w:left w:val="single" w:sz="4" w:space="0" w:color="auto"/>
              <w:bottom w:val="single" w:sz="4" w:space="0" w:color="auto"/>
              <w:right w:val="single" w:sz="4" w:space="0" w:color="auto"/>
            </w:tcBorders>
          </w:tcPr>
          <w:p w14:paraId="0D49646F" w14:textId="76C22C19" w:rsidR="00C036AE" w:rsidRPr="00384FF7" w:rsidRDefault="00C036AE" w:rsidP="00C036AE">
            <w:pPr>
              <w:pStyle w:val="afa"/>
              <w:tabs>
                <w:tab w:val="left" w:pos="318"/>
              </w:tabs>
              <w:spacing w:after="360" w:afterAutospacing="0"/>
              <w:jc w:val="both"/>
              <w:rPr>
                <w:rFonts w:eastAsia="Calibri"/>
              </w:rPr>
            </w:pPr>
            <w:r>
              <w:rPr>
                <w:rFonts w:eastAsia="Calibri"/>
              </w:rPr>
              <w:t xml:space="preserve">1. </w:t>
            </w:r>
            <w:r w:rsidRPr="00765480">
              <w:rPr>
                <w:rFonts w:eastAsia="Calibri"/>
              </w:rPr>
              <w:t>Приложение</w:t>
            </w:r>
            <w:r>
              <w:rPr>
                <w:rFonts w:eastAsia="Calibri"/>
              </w:rPr>
              <w:t>-ІІ</w:t>
            </w:r>
            <w:r w:rsidRPr="00765480">
              <w:rPr>
                <w:rFonts w:eastAsia="Calibri"/>
              </w:rPr>
              <w:t>: Декларацията на кандидата/партньо</w:t>
            </w:r>
            <w:r>
              <w:rPr>
                <w:rFonts w:eastAsia="Calibri"/>
              </w:rPr>
              <w:t>ра</w:t>
            </w:r>
            <w:r w:rsidRPr="00765480">
              <w:rPr>
                <w:rFonts w:eastAsia="Calibri"/>
              </w:rPr>
              <w:t xml:space="preserve"> </w:t>
            </w:r>
            <w:r>
              <w:rPr>
                <w:rFonts w:eastAsia="Calibri"/>
              </w:rPr>
              <w:t xml:space="preserve">е попълнена по образец и подписана </w:t>
            </w:r>
            <w:r w:rsidRPr="00384FF7">
              <w:rPr>
                <w:b/>
              </w:rPr>
              <w:t xml:space="preserve">от </w:t>
            </w:r>
            <w:r w:rsidRPr="00384FF7">
              <w:rPr>
                <w:rFonts w:eastAsia="Calibri"/>
                <w:b/>
              </w:rPr>
              <w:t>всички</w:t>
            </w:r>
            <w:r w:rsidRPr="00384FF7">
              <w:rPr>
                <w:rFonts w:eastAsia="Calibri"/>
              </w:rPr>
              <w:t xml:space="preserve"> лица, които са </w:t>
            </w:r>
            <w:proofErr w:type="spellStart"/>
            <w:r w:rsidRPr="00384FF7">
              <w:rPr>
                <w:rFonts w:eastAsia="Calibri"/>
              </w:rPr>
              <w:t>овластени</w:t>
            </w:r>
            <w:proofErr w:type="spellEnd"/>
            <w:r w:rsidRPr="00384FF7">
              <w:rPr>
                <w:rFonts w:eastAsia="Calibri"/>
              </w:rPr>
              <w:t xml:space="preserve"> да п</w:t>
            </w:r>
            <w:r>
              <w:rPr>
                <w:rFonts w:eastAsia="Calibri"/>
              </w:rPr>
              <w:t xml:space="preserve">редставляват </w:t>
            </w:r>
            <w:r w:rsidRPr="005F6E03">
              <w:rPr>
                <w:rFonts w:eastAsia="Calibri"/>
                <w:b/>
              </w:rPr>
              <w:t>ПАРТНЬОРА</w:t>
            </w:r>
            <w:r w:rsidRPr="00384FF7">
              <w:rPr>
                <w:rFonts w:eastAsia="Calibri"/>
              </w:rPr>
              <w:t>, независимо дали г</w:t>
            </w:r>
            <w:r w:rsidRPr="00384FF7">
              <w:rPr>
                <w:rFonts w:eastAsia="Calibri"/>
                <w:lang w:val="en-US"/>
              </w:rPr>
              <w:t>o</w:t>
            </w:r>
            <w:r w:rsidRPr="00384FF7">
              <w:rPr>
                <w:rFonts w:eastAsia="Calibri"/>
              </w:rPr>
              <w:t xml:space="preserve"> представляват заедно и/или поотделно, и са вписани в </w:t>
            </w:r>
            <w:r w:rsidR="004621F8">
              <w:rPr>
                <w:rFonts w:eastAsia="Calibri"/>
              </w:rPr>
              <w:t>Т</w:t>
            </w:r>
            <w:r w:rsidR="004621F8" w:rsidRPr="00384FF7">
              <w:rPr>
                <w:rFonts w:eastAsia="Calibri"/>
              </w:rPr>
              <w:t>ърговски</w:t>
            </w:r>
            <w:r w:rsidR="004621F8">
              <w:rPr>
                <w:rFonts w:eastAsia="Calibri"/>
              </w:rPr>
              <w:t>я</w:t>
            </w:r>
            <w:r w:rsidR="004621F8" w:rsidRPr="00384FF7">
              <w:rPr>
                <w:rFonts w:eastAsia="Calibri"/>
              </w:rPr>
              <w:t xml:space="preserve"> </w:t>
            </w:r>
            <w:r w:rsidRPr="00384FF7">
              <w:rPr>
                <w:rFonts w:eastAsia="Calibri"/>
              </w:rPr>
              <w:t>регистър или в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Pr>
                <w:rFonts w:eastAsia="Calibri"/>
              </w:rPr>
              <w:t xml:space="preserve"> </w:t>
            </w:r>
          </w:p>
          <w:p w14:paraId="539EAB4C" w14:textId="77777777" w:rsidR="00C036AE" w:rsidRDefault="00C036AE" w:rsidP="00C036AE">
            <w:pPr>
              <w:pStyle w:val="afa"/>
              <w:tabs>
                <w:tab w:val="left" w:pos="318"/>
              </w:tabs>
              <w:spacing w:after="360" w:afterAutospacing="0"/>
              <w:jc w:val="both"/>
            </w:pPr>
            <w:r w:rsidRPr="00BC39C3">
              <w:t>Декларацията/</w:t>
            </w:r>
            <w:proofErr w:type="spellStart"/>
            <w:r w:rsidRPr="00BC39C3">
              <w:t>ите</w:t>
            </w:r>
            <w:proofErr w:type="spellEnd"/>
            <w:r w:rsidRPr="00BC39C3">
              <w:t xml:space="preserve"> е/са подписана/и на хартия</w:t>
            </w:r>
            <w:r>
              <w:t xml:space="preserve"> от</w:t>
            </w:r>
            <w:r w:rsidRPr="00BC39C3">
              <w:t xml:space="preserve"> </w:t>
            </w:r>
            <w:r>
              <w:t>всички гореизброени лица</w:t>
            </w:r>
            <w:r w:rsidRPr="00BC39C3">
              <w:t>, сканиран</w:t>
            </w:r>
            <w:r>
              <w:t>а/</w:t>
            </w:r>
            <w:r w:rsidRPr="00BC39C3">
              <w:t>и и прикачен</w:t>
            </w:r>
            <w:r>
              <w:t>а/</w:t>
            </w:r>
            <w:r w:rsidRPr="00BC39C3">
              <w:t>и в ИСУН 2020</w:t>
            </w:r>
          </w:p>
          <w:p w14:paraId="091E6C90" w14:textId="77777777" w:rsidR="00C036AE" w:rsidRPr="00243B75" w:rsidRDefault="00C036AE" w:rsidP="00C036AE">
            <w:pPr>
              <w:spacing w:after="120"/>
              <w:ind w:right="-51"/>
              <w:jc w:val="center"/>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6F377DA4" w14:textId="77777777" w:rsidR="00C036AE" w:rsidRPr="00243B75" w:rsidRDefault="00C036AE" w:rsidP="00C036A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EDBF8A9" w14:textId="77777777" w:rsidR="00C036AE" w:rsidRPr="00243B75" w:rsidRDefault="00C036AE" w:rsidP="00C036A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7DF3D72" w14:textId="77777777" w:rsidR="00C036AE" w:rsidRPr="00243B75" w:rsidRDefault="00C036AE" w:rsidP="00C036AE">
            <w:pPr>
              <w:spacing w:after="160" w:line="259" w:lineRule="auto"/>
              <w:jc w:val="center"/>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tcPr>
          <w:p w14:paraId="6A44EDEB" w14:textId="77777777" w:rsidR="00C036AE" w:rsidRPr="005270E0" w:rsidRDefault="00C036AE" w:rsidP="00C036AE">
            <w:pPr>
              <w:spacing w:after="160" w:line="259" w:lineRule="auto"/>
              <w:jc w:val="both"/>
              <w:rPr>
                <w:rFonts w:eastAsia="Calibri"/>
                <w:snapToGrid/>
                <w:szCs w:val="24"/>
                <w:lang w:val="bg-BG"/>
              </w:rPr>
            </w:pPr>
            <w:r w:rsidRPr="005270E0">
              <w:rPr>
                <w:rFonts w:eastAsia="Calibri"/>
                <w:snapToGrid/>
                <w:szCs w:val="24"/>
                <w:lang w:val="bg-BG"/>
              </w:rPr>
              <w:t>Източник на информация - ИСУН 2020, П</w:t>
            </w:r>
            <w:r>
              <w:rPr>
                <w:rFonts w:eastAsia="Calibri"/>
                <w:snapToGrid/>
                <w:szCs w:val="24"/>
                <w:lang w:val="bg-BG"/>
              </w:rPr>
              <w:t xml:space="preserve">рикачени електронно подписани документи </w:t>
            </w:r>
          </w:p>
          <w:p w14:paraId="7168305A" w14:textId="77777777" w:rsidR="00C036AE" w:rsidRPr="005270E0" w:rsidRDefault="00C036AE" w:rsidP="00C036AE">
            <w:pPr>
              <w:spacing w:after="60"/>
              <w:jc w:val="both"/>
              <w:rPr>
                <w:rFonts w:eastAsia="Calibri"/>
                <w:snapToGrid/>
                <w:szCs w:val="24"/>
                <w:u w:val="single"/>
                <w:lang w:val="bg-BG"/>
              </w:rPr>
            </w:pPr>
            <w:r w:rsidRPr="005270E0">
              <w:rPr>
                <w:rFonts w:eastAsia="Calibri"/>
                <w:snapToGrid/>
                <w:szCs w:val="24"/>
                <w:u w:val="single"/>
                <w:lang w:val="bg-BG"/>
              </w:rPr>
              <w:t>Принципни действия:</w:t>
            </w:r>
          </w:p>
          <w:p w14:paraId="4513E0AF" w14:textId="71417213" w:rsidR="00C036AE" w:rsidRDefault="00C036AE" w:rsidP="00C036AE">
            <w:pPr>
              <w:spacing w:after="60"/>
              <w:jc w:val="both"/>
              <w:rPr>
                <w:rFonts w:eastAsia="Calibri"/>
                <w:snapToGrid/>
                <w:szCs w:val="24"/>
                <w:lang w:val="bg-BG"/>
              </w:rPr>
            </w:pPr>
            <w:r w:rsidRPr="005270E0">
              <w:rPr>
                <w:snapToGrid/>
                <w:szCs w:val="24"/>
                <w:lang w:val="bg-BG" w:eastAsia="bg-BG"/>
              </w:rPr>
              <w:t>В случай че Декларацията на кан</w:t>
            </w:r>
            <w:r>
              <w:rPr>
                <w:snapToGrid/>
                <w:szCs w:val="24"/>
                <w:lang w:val="bg-BG" w:eastAsia="bg-BG"/>
              </w:rPr>
              <w:t xml:space="preserve">дидата/партньора Приложение ІІ/Декларацията на асоциирания партньор Приложение ІІ-А </w:t>
            </w:r>
            <w:r w:rsidRPr="005270E0">
              <w:rPr>
                <w:snapToGrid/>
                <w:szCs w:val="24"/>
                <w:lang w:val="bg-BG" w:eastAsia="bg-BG"/>
              </w:rPr>
              <w:t xml:space="preserve">не е представена или не е подписана от всички лица, </w:t>
            </w:r>
            <w:r w:rsidRPr="005270E0">
              <w:rPr>
                <w:rFonts w:eastAsia="Calibri"/>
                <w:snapToGrid/>
                <w:szCs w:val="24"/>
                <w:lang w:val="bg-BG"/>
              </w:rPr>
              <w:t xml:space="preserve">които са </w:t>
            </w:r>
            <w:proofErr w:type="spellStart"/>
            <w:r w:rsidRPr="005270E0">
              <w:rPr>
                <w:rFonts w:eastAsia="Calibri"/>
                <w:snapToGrid/>
                <w:szCs w:val="24"/>
                <w:lang w:val="bg-BG"/>
              </w:rPr>
              <w:t>овластени</w:t>
            </w:r>
            <w:proofErr w:type="spellEnd"/>
            <w:r w:rsidRPr="005270E0">
              <w:rPr>
                <w:rFonts w:eastAsia="Calibri"/>
                <w:snapToGrid/>
                <w:szCs w:val="24"/>
                <w:lang w:val="bg-BG"/>
              </w:rPr>
              <w:t xml:space="preserve"> да представляват </w:t>
            </w:r>
            <w:r w:rsidRPr="00707299">
              <w:rPr>
                <w:rFonts w:eastAsia="Calibri"/>
                <w:b/>
                <w:snapToGrid/>
                <w:szCs w:val="24"/>
                <w:lang w:val="bg-BG"/>
              </w:rPr>
              <w:t>партньора,</w:t>
            </w:r>
            <w:r w:rsidRPr="005270E0">
              <w:rPr>
                <w:rFonts w:eastAsia="Calibri"/>
                <w:snapToGrid/>
                <w:szCs w:val="24"/>
                <w:lang w:val="bg-BG"/>
              </w:rPr>
              <w:t xml:space="preserve"> независимо дали </w:t>
            </w:r>
            <w:proofErr w:type="spellStart"/>
            <w:r w:rsidRPr="005270E0">
              <w:rPr>
                <w:rFonts w:eastAsia="Calibri"/>
                <w:snapToGrid/>
                <w:szCs w:val="24"/>
                <w:lang w:val="bg-BG"/>
              </w:rPr>
              <w:t>гo</w:t>
            </w:r>
            <w:proofErr w:type="spellEnd"/>
            <w:r w:rsidRPr="005270E0">
              <w:rPr>
                <w:rFonts w:eastAsia="Calibri"/>
                <w:snapToGrid/>
                <w:szCs w:val="24"/>
                <w:lang w:val="bg-BG"/>
              </w:rPr>
              <w:t xml:space="preserve"> представляват заедно и/или поотделно, и са вписани в </w:t>
            </w:r>
            <w:r w:rsidR="004621F8">
              <w:rPr>
                <w:rFonts w:eastAsia="Calibri"/>
                <w:snapToGrid/>
                <w:szCs w:val="24"/>
                <w:lang w:val="bg-BG"/>
              </w:rPr>
              <w:t>Т</w:t>
            </w:r>
            <w:r w:rsidR="004621F8" w:rsidRPr="005270E0">
              <w:rPr>
                <w:rFonts w:eastAsia="Calibri"/>
                <w:snapToGrid/>
                <w:szCs w:val="24"/>
                <w:lang w:val="bg-BG"/>
              </w:rPr>
              <w:t>ърговски</w:t>
            </w:r>
            <w:r w:rsidR="004621F8">
              <w:rPr>
                <w:rFonts w:eastAsia="Calibri"/>
                <w:snapToGrid/>
                <w:szCs w:val="24"/>
                <w:lang w:val="bg-BG"/>
              </w:rPr>
              <w:t>я</w:t>
            </w:r>
            <w:r w:rsidR="004621F8" w:rsidRPr="005270E0">
              <w:rPr>
                <w:rFonts w:eastAsia="Calibri"/>
                <w:snapToGrid/>
                <w:szCs w:val="24"/>
                <w:lang w:val="bg-BG"/>
              </w:rPr>
              <w:t xml:space="preserve"> </w:t>
            </w:r>
            <w:r w:rsidRPr="005270E0">
              <w:rPr>
                <w:rFonts w:eastAsia="Calibri"/>
                <w:snapToGrid/>
                <w:szCs w:val="24"/>
                <w:lang w:val="bg-BG"/>
              </w:rPr>
              <w:t xml:space="preserve">регистър </w:t>
            </w:r>
            <w:r>
              <w:rPr>
                <w:rFonts w:eastAsia="Calibri"/>
                <w:snapToGrid/>
                <w:szCs w:val="24"/>
                <w:lang w:val="bg-BG"/>
              </w:rPr>
              <w:t>и</w:t>
            </w:r>
            <w:r w:rsidRPr="005270E0">
              <w:rPr>
                <w:rFonts w:eastAsia="Calibri"/>
                <w:snapToGrid/>
                <w:szCs w:val="24"/>
                <w:lang w:val="bg-BG"/>
              </w:rPr>
              <w:t xml:space="preserve">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sidRPr="005270E0">
              <w:rPr>
                <w:rFonts w:eastAsia="Calibri"/>
                <w:lang w:val="bg-BG"/>
              </w:rPr>
              <w:t xml:space="preserve">, </w:t>
            </w:r>
            <w:r w:rsidRPr="005270E0">
              <w:rPr>
                <w:snapToGrid/>
                <w:szCs w:val="24"/>
                <w:lang w:val="bg-BG" w:eastAsia="bg-BG"/>
              </w:rPr>
              <w:t>или не е попълнена коректно, същата/-</w:t>
            </w:r>
            <w:proofErr w:type="spellStart"/>
            <w:r w:rsidRPr="005270E0">
              <w:rPr>
                <w:snapToGrid/>
                <w:szCs w:val="24"/>
                <w:lang w:val="bg-BG" w:eastAsia="bg-BG"/>
              </w:rPr>
              <w:t>ите</w:t>
            </w:r>
            <w:proofErr w:type="spellEnd"/>
            <w:r w:rsidRPr="005270E0">
              <w:rPr>
                <w:snapToGrid/>
                <w:szCs w:val="24"/>
                <w:lang w:val="bg-BG" w:eastAsia="bg-BG"/>
              </w:rPr>
              <w:t xml:space="preserve"> ще бъде/-ат изискана/-и от кандидата като пояснителна информация.</w:t>
            </w:r>
            <w:r>
              <w:rPr>
                <w:rFonts w:eastAsia="Calibri"/>
                <w:snapToGrid/>
                <w:szCs w:val="24"/>
                <w:lang w:val="bg-BG"/>
              </w:rPr>
              <w:t xml:space="preserve"> </w:t>
            </w:r>
          </w:p>
          <w:p w14:paraId="4F23EF48" w14:textId="60BF2C11" w:rsidR="00C036AE" w:rsidRPr="000C35B9" w:rsidRDefault="00C036AE" w:rsidP="00C036AE">
            <w:pPr>
              <w:spacing w:after="120"/>
              <w:jc w:val="both"/>
              <w:rPr>
                <w:rFonts w:eastAsia="Calibri"/>
                <w:snapToGrid/>
                <w:szCs w:val="24"/>
                <w:lang w:val="bg-BG"/>
              </w:rPr>
            </w:pPr>
            <w:r w:rsidRPr="005270E0">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C036AE" w:rsidRPr="007B300A" w14:paraId="1A920393" w14:textId="77777777" w:rsidTr="002F5438">
        <w:tc>
          <w:tcPr>
            <w:tcW w:w="6494" w:type="dxa"/>
            <w:gridSpan w:val="4"/>
            <w:tcBorders>
              <w:top w:val="single" w:sz="4" w:space="0" w:color="auto"/>
              <w:left w:val="single" w:sz="4" w:space="0" w:color="auto"/>
              <w:bottom w:val="single" w:sz="4" w:space="0" w:color="auto"/>
              <w:right w:val="single" w:sz="4" w:space="0" w:color="auto"/>
            </w:tcBorders>
          </w:tcPr>
          <w:p w14:paraId="71401F53" w14:textId="77777777" w:rsidR="00C036AE" w:rsidRPr="009A3B83" w:rsidRDefault="00C036AE" w:rsidP="00C036AE">
            <w:pPr>
              <w:pStyle w:val="afa"/>
              <w:tabs>
                <w:tab w:val="left" w:pos="318"/>
              </w:tabs>
              <w:spacing w:after="120" w:afterAutospacing="0"/>
              <w:jc w:val="both"/>
              <w:rPr>
                <w:rFonts w:eastAsia="Calibri"/>
              </w:rPr>
            </w:pPr>
            <w:r>
              <w:rPr>
                <w:rFonts w:eastAsia="Calibri"/>
              </w:rPr>
              <w:t xml:space="preserve">2. </w:t>
            </w:r>
            <w:r w:rsidRPr="00CF2A27">
              <w:rPr>
                <w:rFonts w:eastAsia="Calibri"/>
              </w:rPr>
              <w:t>Приложение</w:t>
            </w:r>
            <w:r w:rsidRPr="009A3B83">
              <w:rPr>
                <w:rFonts w:eastAsia="Calibri"/>
              </w:rPr>
              <w:t xml:space="preserve"> </w:t>
            </w:r>
            <w:r w:rsidRPr="00CF2A27">
              <w:rPr>
                <w:rFonts w:eastAsia="Calibri"/>
              </w:rPr>
              <w:t>ІІ-1 Деклараци</w:t>
            </w:r>
            <w:r>
              <w:rPr>
                <w:rFonts w:eastAsia="Calibri"/>
              </w:rPr>
              <w:t>я на кандидата/партньора общини</w:t>
            </w:r>
            <w:r w:rsidRPr="00CF2A27">
              <w:rPr>
                <w:rFonts w:eastAsia="Calibri"/>
              </w:rPr>
              <w:t xml:space="preserve"> (</w:t>
            </w:r>
            <w:r w:rsidRPr="001836D4">
              <w:rPr>
                <w:rFonts w:eastAsia="Calibri"/>
              </w:rPr>
              <w:t xml:space="preserve">приложимо </w:t>
            </w:r>
            <w:r w:rsidRPr="000134B7">
              <w:rPr>
                <w:rFonts w:eastAsia="Calibri"/>
              </w:rPr>
              <w:t xml:space="preserve">само за </w:t>
            </w:r>
            <w:r w:rsidRPr="009A3B83">
              <w:rPr>
                <w:rFonts w:eastAsia="Calibri"/>
                <w:b/>
              </w:rPr>
              <w:t>ПАРТНЬОРИ</w:t>
            </w:r>
            <w:r w:rsidRPr="009A3B83">
              <w:rPr>
                <w:rFonts w:eastAsia="Calibri"/>
              </w:rPr>
              <w:t xml:space="preserve"> общини).</w:t>
            </w:r>
          </w:p>
          <w:p w14:paraId="43FE942F" w14:textId="77777777" w:rsidR="00C036AE" w:rsidRPr="00CF2A27" w:rsidRDefault="00C036AE" w:rsidP="00C036AE">
            <w:pPr>
              <w:spacing w:after="120"/>
              <w:ind w:right="-51"/>
              <w:jc w:val="both"/>
              <w:rPr>
                <w:rFonts w:eastAsia="Calibri"/>
                <w:b/>
                <w:snapToGrid/>
                <w:szCs w:val="24"/>
                <w:lang w:val="bg-BG"/>
              </w:rPr>
            </w:pPr>
            <w:r w:rsidRPr="009A3B83">
              <w:rPr>
                <w:rFonts w:eastAsia="Calibri"/>
                <w:lang w:val="bg-BG"/>
              </w:rPr>
              <w:t>Декларацията е попълнена от пре</w:t>
            </w:r>
            <w:r>
              <w:rPr>
                <w:rFonts w:eastAsia="Calibri"/>
                <w:lang w:val="bg-BG"/>
              </w:rPr>
              <w:t>дставляващия партньора - община</w:t>
            </w:r>
            <w:r w:rsidRPr="009A3B83">
              <w:rPr>
                <w:rFonts w:eastAsia="Calibri"/>
                <w:lang w:val="bg-BG"/>
              </w:rPr>
              <w:t xml:space="preserve">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887B19C" w14:textId="77777777" w:rsidR="00C036AE" w:rsidRPr="00243B75" w:rsidRDefault="00C036AE" w:rsidP="00C036A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8B55BAE" w14:textId="77777777" w:rsidR="00C036AE" w:rsidRPr="00243B75" w:rsidRDefault="00C036AE" w:rsidP="00C036A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08AE9EB" w14:textId="77777777" w:rsidR="00C036AE" w:rsidRPr="00243B75" w:rsidRDefault="00C036AE" w:rsidP="00C036AE">
            <w:pPr>
              <w:spacing w:after="160" w:line="259" w:lineRule="auto"/>
              <w:jc w:val="center"/>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tcPr>
          <w:p w14:paraId="7C3CAFB0" w14:textId="77777777" w:rsidR="00C036AE" w:rsidRPr="00E20942" w:rsidRDefault="00C036AE" w:rsidP="00C036AE">
            <w:pPr>
              <w:spacing w:after="160" w:line="259" w:lineRule="auto"/>
              <w:jc w:val="both"/>
              <w:rPr>
                <w:rFonts w:eastAsia="Calibri"/>
                <w:snapToGrid/>
                <w:szCs w:val="24"/>
                <w:lang w:val="bg-BG"/>
              </w:rPr>
            </w:pPr>
            <w:r w:rsidRPr="00E20942">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w:t>
            </w:r>
          </w:p>
          <w:p w14:paraId="3F2CF28A" w14:textId="77777777" w:rsidR="00C036AE" w:rsidRPr="003E6612" w:rsidRDefault="00C036AE" w:rsidP="00C036AE">
            <w:pPr>
              <w:spacing w:after="60"/>
              <w:jc w:val="both"/>
              <w:rPr>
                <w:rFonts w:eastAsia="Calibri"/>
                <w:snapToGrid/>
                <w:szCs w:val="24"/>
                <w:u w:val="single"/>
                <w:lang w:val="bg-BG"/>
              </w:rPr>
            </w:pPr>
            <w:r w:rsidRPr="003E6612">
              <w:rPr>
                <w:rFonts w:eastAsia="Calibri"/>
                <w:snapToGrid/>
                <w:szCs w:val="24"/>
                <w:u w:val="single"/>
                <w:lang w:val="bg-BG"/>
              </w:rPr>
              <w:t>Принципни действия:</w:t>
            </w:r>
          </w:p>
          <w:p w14:paraId="3A617EDC" w14:textId="75256F85" w:rsidR="00C036AE" w:rsidRPr="003E6612" w:rsidRDefault="00C036AE" w:rsidP="00C036AE">
            <w:pPr>
              <w:spacing w:after="60"/>
              <w:jc w:val="both"/>
              <w:rPr>
                <w:snapToGrid/>
                <w:szCs w:val="24"/>
                <w:lang w:val="bg-BG" w:eastAsia="bg-BG"/>
              </w:rPr>
            </w:pPr>
            <w:r w:rsidRPr="003E6612">
              <w:rPr>
                <w:snapToGrid/>
                <w:szCs w:val="24"/>
                <w:lang w:val="bg-BG" w:eastAsia="bg-BG"/>
              </w:rPr>
              <w:t>В случай че Декларацията на кандидата/партньора</w:t>
            </w:r>
            <w:r>
              <w:rPr>
                <w:snapToGrid/>
                <w:szCs w:val="24"/>
                <w:lang w:val="bg-BG" w:eastAsia="bg-BG"/>
              </w:rPr>
              <w:t>-община (</w:t>
            </w:r>
            <w:r w:rsidRPr="003E6612">
              <w:rPr>
                <w:snapToGrid/>
                <w:szCs w:val="24"/>
                <w:lang w:val="bg-BG" w:eastAsia="bg-BG"/>
              </w:rPr>
              <w:t>Приложение ІІ</w:t>
            </w:r>
            <w:r>
              <w:rPr>
                <w:snapToGrid/>
                <w:szCs w:val="24"/>
                <w:lang w:val="bg-BG" w:eastAsia="bg-BG"/>
              </w:rPr>
              <w:t>-1)</w:t>
            </w:r>
            <w:r w:rsidRPr="003E6612">
              <w:rPr>
                <w:snapToGrid/>
                <w:szCs w:val="24"/>
                <w:lang w:val="bg-BG" w:eastAsia="bg-BG"/>
              </w:rPr>
              <w:t xml:space="preserve"> не е представена или не е подписана от </w:t>
            </w:r>
            <w:r>
              <w:rPr>
                <w:snapToGrid/>
                <w:szCs w:val="24"/>
                <w:lang w:val="bg-BG" w:eastAsia="bg-BG"/>
              </w:rPr>
              <w:t>представляващия партньора,</w:t>
            </w:r>
            <w:r w:rsidRPr="00744CA3">
              <w:rPr>
                <w:rFonts w:eastAsia="Calibri"/>
                <w:lang w:val="bg-BG"/>
              </w:rPr>
              <w:t xml:space="preserve"> </w:t>
            </w:r>
            <w:r w:rsidRPr="003E6612">
              <w:rPr>
                <w:snapToGrid/>
                <w:szCs w:val="24"/>
                <w:lang w:val="bg-BG" w:eastAsia="bg-BG"/>
              </w:rPr>
              <w:t>или не е попълнена коректно, същата/-</w:t>
            </w:r>
            <w:proofErr w:type="spellStart"/>
            <w:r w:rsidRPr="003E6612">
              <w:rPr>
                <w:snapToGrid/>
                <w:szCs w:val="24"/>
                <w:lang w:val="bg-BG" w:eastAsia="bg-BG"/>
              </w:rPr>
              <w:t>ите</w:t>
            </w:r>
            <w:proofErr w:type="spellEnd"/>
            <w:r w:rsidRPr="003E6612">
              <w:rPr>
                <w:snapToGrid/>
                <w:szCs w:val="24"/>
                <w:lang w:val="bg-BG" w:eastAsia="bg-BG"/>
              </w:rPr>
              <w:t xml:space="preserve"> ще бъде/-ат изискана/-и като пояснителна информация.</w:t>
            </w:r>
          </w:p>
          <w:p w14:paraId="494C98E2" w14:textId="5250224D" w:rsidR="00C036AE" w:rsidRPr="00243B75" w:rsidRDefault="00C036AE" w:rsidP="00C036AE">
            <w:pPr>
              <w:spacing w:after="120"/>
              <w:jc w:val="both"/>
              <w:rPr>
                <w:b/>
                <w:snapToGrid/>
                <w:color w:val="000000"/>
                <w:szCs w:val="24"/>
                <w:lang w:val="bg-BG" w:eastAsia="bg-BG"/>
              </w:rPr>
            </w:pPr>
            <w:r>
              <w:rPr>
                <w:rFonts w:eastAsia="Calibri"/>
                <w:snapToGrid/>
                <w:szCs w:val="24"/>
                <w:lang w:val="bg-BG"/>
              </w:rPr>
              <w:t xml:space="preserve">Приложението </w:t>
            </w:r>
            <w:r w:rsidRPr="003E6612">
              <w:rPr>
                <w:rFonts w:eastAsia="Calibri"/>
                <w:snapToGrid/>
                <w:szCs w:val="24"/>
                <w:lang w:val="bg-BG"/>
              </w:rPr>
              <w:t>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C036AE" w:rsidRPr="007B300A" w14:paraId="70FAFBF5" w14:textId="77777777" w:rsidTr="002F5438">
        <w:tc>
          <w:tcPr>
            <w:tcW w:w="6494" w:type="dxa"/>
            <w:gridSpan w:val="4"/>
            <w:tcBorders>
              <w:top w:val="single" w:sz="4" w:space="0" w:color="auto"/>
              <w:left w:val="single" w:sz="4" w:space="0" w:color="auto"/>
              <w:bottom w:val="single" w:sz="4" w:space="0" w:color="auto"/>
              <w:right w:val="single" w:sz="4" w:space="0" w:color="auto"/>
            </w:tcBorders>
          </w:tcPr>
          <w:p w14:paraId="6E9FE056" w14:textId="1222BC30" w:rsidR="00C036AE" w:rsidRPr="005072ED" w:rsidRDefault="00C036AE" w:rsidP="004621F8">
            <w:pPr>
              <w:spacing w:after="120"/>
              <w:ind w:right="-51"/>
              <w:jc w:val="both"/>
              <w:rPr>
                <w:lang w:val="bg-BG"/>
              </w:rPr>
            </w:pPr>
            <w:r>
              <w:rPr>
                <w:rFonts w:eastAsia="Calibri"/>
                <w:lang w:val="bg-BG"/>
              </w:rPr>
              <w:lastRenderedPageBreak/>
              <w:t>3.Приложение ІII</w:t>
            </w:r>
            <w:r w:rsidRPr="00344834">
              <w:rPr>
                <w:rFonts w:eastAsia="Calibri"/>
                <w:lang w:val="bg-BG"/>
              </w:rPr>
              <w:t xml:space="preserve"> - Декларация за минимални и държавни помощи е попълнена по образец и </w:t>
            </w:r>
            <w:r w:rsidRPr="00344834">
              <w:rPr>
                <w:lang w:val="bg-BG"/>
              </w:rPr>
              <w:t xml:space="preserve">подписана от поне едно от лицата, вписани като представляващи </w:t>
            </w:r>
            <w:r w:rsidRPr="00344834">
              <w:rPr>
                <w:b/>
                <w:lang w:val="bg-BG"/>
              </w:rPr>
              <w:t>ПАРТНЬОРА</w:t>
            </w:r>
            <w:r w:rsidRPr="00344834">
              <w:rPr>
                <w:lang w:val="bg-BG"/>
              </w:rPr>
              <w:t xml:space="preserve"> в </w:t>
            </w:r>
            <w:r w:rsidR="004621F8">
              <w:rPr>
                <w:lang w:val="bg-BG"/>
              </w:rPr>
              <w:t>Т</w:t>
            </w:r>
            <w:r w:rsidR="004621F8" w:rsidRPr="00344834">
              <w:rPr>
                <w:lang w:val="bg-BG"/>
              </w:rPr>
              <w:t>ърговски</w:t>
            </w:r>
            <w:r w:rsidR="004621F8">
              <w:rPr>
                <w:lang w:val="bg-BG"/>
              </w:rPr>
              <w:t>я</w:t>
            </w:r>
            <w:r w:rsidR="004621F8" w:rsidRPr="00344834">
              <w:rPr>
                <w:lang w:val="bg-BG"/>
              </w:rPr>
              <w:t xml:space="preserve"> </w:t>
            </w:r>
            <w:r w:rsidRPr="00344834">
              <w:rPr>
                <w:lang w:val="bg-BG"/>
              </w:rPr>
              <w:t>регистър</w:t>
            </w:r>
            <w:r>
              <w:rPr>
                <w:lang w:val="bg-BG"/>
              </w:rPr>
              <w:t xml:space="preserve"> </w:t>
            </w:r>
            <w:r w:rsidRPr="005270E0">
              <w:rPr>
                <w:rFonts w:eastAsia="Calibri"/>
                <w:snapToGrid/>
                <w:szCs w:val="24"/>
                <w:lang w:val="bg-BG"/>
              </w:rPr>
              <w:t>и регистър на юридическите лица с нестопанска цел</w:t>
            </w:r>
            <w:r w:rsidRPr="00344834" w:rsidDel="00200485">
              <w:rPr>
                <w:lang w:val="bg-BG"/>
              </w:rPr>
              <w:t xml:space="preserve"> </w:t>
            </w:r>
            <w:r w:rsidRPr="00344834">
              <w:rPr>
                <w:lang w:val="bg-BG"/>
              </w:rPr>
              <w:t>или определени като такива в учредителен акт, когато тези обстоятелства не подлежат на вписване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066E3D74" w14:textId="77777777" w:rsidR="00C036AE" w:rsidRPr="00243B75" w:rsidRDefault="00C036AE" w:rsidP="00C036A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E384882" w14:textId="77777777" w:rsidR="00C036AE" w:rsidRPr="00243B75" w:rsidRDefault="00C036AE" w:rsidP="00C036A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4273FF" w14:textId="77777777" w:rsidR="00C036AE" w:rsidRPr="00243B75" w:rsidRDefault="00C036AE" w:rsidP="00C036AE">
            <w:pPr>
              <w:spacing w:after="160" w:line="259" w:lineRule="auto"/>
              <w:jc w:val="center"/>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tcPr>
          <w:p w14:paraId="7068F67E" w14:textId="77777777" w:rsidR="00C036AE" w:rsidRPr="00166794" w:rsidRDefault="00C036AE" w:rsidP="00C036AE">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Pr="00BC39C3">
              <w:rPr>
                <w:snapToGrid/>
                <w:szCs w:val="24"/>
                <w:lang w:val="bg-BG"/>
              </w:rPr>
              <w:t xml:space="preserve">секция 12 „Прикачени електронно подписани документи“ </w:t>
            </w:r>
          </w:p>
          <w:p w14:paraId="05C53F75" w14:textId="77777777" w:rsidR="00C036AE" w:rsidRPr="008F09EA" w:rsidRDefault="00C036AE" w:rsidP="00C036AE">
            <w:pPr>
              <w:spacing w:after="12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7B200C65" w14:textId="4330C9A7" w:rsidR="00C036AE" w:rsidRPr="00166794" w:rsidRDefault="00C036AE" w:rsidP="00C036AE">
            <w:pPr>
              <w:autoSpaceDE w:val="0"/>
              <w:autoSpaceDN w:val="0"/>
              <w:adjustRightInd w:val="0"/>
              <w:jc w:val="both"/>
              <w:rPr>
                <w:snapToGrid/>
                <w:color w:val="000000"/>
                <w:szCs w:val="24"/>
                <w:lang w:val="bg-BG" w:eastAsia="bg-BG"/>
              </w:rPr>
            </w:pPr>
            <w:r w:rsidRPr="00166794">
              <w:rPr>
                <w:snapToGrid/>
                <w:color w:val="000000"/>
                <w:szCs w:val="24"/>
                <w:lang w:val="bg-BG" w:eastAsia="bg-BG"/>
              </w:rPr>
              <w:t>В случай че Приложение</w:t>
            </w:r>
            <w:r>
              <w:rPr>
                <w:snapToGrid/>
                <w:color w:val="000000"/>
                <w:szCs w:val="24"/>
                <w:lang w:val="bg-BG" w:eastAsia="bg-BG"/>
              </w:rPr>
              <w:t xml:space="preserve"> - ІII</w:t>
            </w:r>
            <w:r w:rsidRPr="00166794">
              <w:rPr>
                <w:snapToGrid/>
                <w:color w:val="000000"/>
                <w:szCs w:val="24"/>
                <w:lang w:val="bg-BG" w:eastAsia="bg-BG"/>
              </w:rPr>
              <w:t xml:space="preserve"> Декларация за минимални и държавни помощи не е представена от партньора/</w:t>
            </w:r>
            <w:proofErr w:type="spellStart"/>
            <w:r w:rsidRPr="00166794">
              <w:rPr>
                <w:snapToGrid/>
                <w:color w:val="000000"/>
                <w:szCs w:val="24"/>
                <w:lang w:val="bg-BG" w:eastAsia="bg-BG"/>
              </w:rPr>
              <w:t>ите</w:t>
            </w:r>
            <w:proofErr w:type="spellEnd"/>
            <w:r w:rsidRPr="00166794">
              <w:rPr>
                <w:snapToGrid/>
                <w:color w:val="000000"/>
                <w:szCs w:val="24"/>
                <w:lang w:val="bg-BG" w:eastAsia="bg-BG"/>
              </w:rPr>
              <w:t>,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78874EE" w14:textId="66B5A7BE" w:rsidR="00C036AE" w:rsidRPr="00166794" w:rsidRDefault="00C036AE" w:rsidP="00C036AE">
            <w:pPr>
              <w:spacing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68FA9A36" w14:textId="77777777" w:rsidR="00C036AE" w:rsidRPr="00243B75" w:rsidRDefault="00C036AE" w:rsidP="00C036AE">
            <w:pPr>
              <w:spacing w:after="120"/>
              <w:jc w:val="both"/>
              <w:rPr>
                <w:b/>
                <w:snapToGrid/>
                <w:color w:val="000000"/>
                <w:szCs w:val="24"/>
                <w:lang w:val="bg-BG" w:eastAsia="bg-BG"/>
              </w:rPr>
            </w:pPr>
            <w:r w:rsidRPr="00166794">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p>
        </w:tc>
      </w:tr>
      <w:tr w:rsidR="00C036AE" w:rsidRPr="007B300A" w14:paraId="0429DC8E" w14:textId="77777777" w:rsidTr="002F5438">
        <w:tc>
          <w:tcPr>
            <w:tcW w:w="6494" w:type="dxa"/>
            <w:gridSpan w:val="4"/>
            <w:tcBorders>
              <w:top w:val="single" w:sz="4" w:space="0" w:color="auto"/>
              <w:left w:val="single" w:sz="4" w:space="0" w:color="auto"/>
              <w:bottom w:val="single" w:sz="4" w:space="0" w:color="auto"/>
              <w:right w:val="single" w:sz="4" w:space="0" w:color="auto"/>
            </w:tcBorders>
          </w:tcPr>
          <w:p w14:paraId="67A0C6E2" w14:textId="567791DB" w:rsidR="00C036AE" w:rsidRPr="00B24ABC" w:rsidRDefault="00C036AE" w:rsidP="00C036AE">
            <w:pPr>
              <w:spacing w:after="120"/>
              <w:ind w:right="-51"/>
              <w:jc w:val="both"/>
              <w:rPr>
                <w:rFonts w:eastAsia="Calibri"/>
                <w:b/>
                <w:snapToGrid/>
                <w:szCs w:val="24"/>
                <w:lang w:val="bg-BG"/>
              </w:rPr>
            </w:pPr>
            <w:r>
              <w:rPr>
                <w:lang w:val="bg-BG"/>
              </w:rPr>
              <w:t>4.</w:t>
            </w:r>
            <w:r w:rsidRPr="00B24ABC">
              <w:rPr>
                <w:lang w:val="bg-BG"/>
              </w:rPr>
              <w:t xml:space="preserve">Приложение </w:t>
            </w:r>
            <w:r>
              <w:rPr>
                <w:lang w:val="en-US"/>
              </w:rPr>
              <w:t>I</w:t>
            </w:r>
            <w:r w:rsidRPr="00B24ABC">
              <w:rPr>
                <w:lang w:val="bg-BG"/>
              </w:rPr>
              <w:t xml:space="preserve">V - Декларация за предоставяне на данни от НСИ, попълнена по образец и подписана от поне едно от представляващите </w:t>
            </w:r>
            <w:r w:rsidRPr="00B24ABC">
              <w:rPr>
                <w:b/>
                <w:lang w:val="bg-BG"/>
              </w:rPr>
              <w:t>ПАРТНЬОРА</w:t>
            </w:r>
            <w:r w:rsidRPr="00B24ABC">
              <w:rPr>
                <w:lang w:val="bg-BG"/>
              </w:rPr>
              <w:t xml:space="preserve"> лица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DFAC710" w14:textId="77777777" w:rsidR="00C036AE" w:rsidRPr="00243B75" w:rsidRDefault="00C036AE" w:rsidP="00C036A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8B36710" w14:textId="77777777" w:rsidR="00C036AE" w:rsidRPr="00243B75" w:rsidRDefault="00C036AE" w:rsidP="00C036A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58597C5" w14:textId="77777777" w:rsidR="00C036AE" w:rsidRPr="00243B75" w:rsidRDefault="00C036AE" w:rsidP="00C036AE">
            <w:pPr>
              <w:spacing w:after="160" w:line="259" w:lineRule="auto"/>
              <w:jc w:val="center"/>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tcPr>
          <w:p w14:paraId="011C3AEF" w14:textId="77777777" w:rsidR="00C036AE" w:rsidRPr="002D1A98" w:rsidRDefault="00C036AE" w:rsidP="00C036AE">
            <w:pPr>
              <w:spacing w:after="120" w:line="259" w:lineRule="auto"/>
              <w:jc w:val="both"/>
              <w:rPr>
                <w:rFonts w:eastAsia="Calibri"/>
                <w:snapToGrid/>
                <w:szCs w:val="24"/>
                <w:lang w:val="bg-BG"/>
              </w:rPr>
            </w:pPr>
            <w:r w:rsidRPr="005E17BC">
              <w:rPr>
                <w:snapToGrid/>
                <w:color w:val="000000"/>
                <w:szCs w:val="24"/>
                <w:lang w:val="bg-BG" w:eastAsia="bg-BG"/>
              </w:rPr>
              <w:t xml:space="preserve">Източник на информация – ИСУН 2020, </w:t>
            </w:r>
            <w:r w:rsidRPr="00BC39C3">
              <w:rPr>
                <w:snapToGrid/>
                <w:szCs w:val="24"/>
                <w:lang w:val="bg-BG"/>
              </w:rPr>
              <w:t>секция 12 Прикачени електронно подписани документи</w:t>
            </w:r>
            <w:r>
              <w:rPr>
                <w:snapToGrid/>
                <w:szCs w:val="24"/>
                <w:lang w:val="bg-BG"/>
              </w:rPr>
              <w:t>,</w:t>
            </w:r>
            <w:r w:rsidRPr="00744CA3">
              <w:rPr>
                <w:lang w:val="bg-BG"/>
              </w:rPr>
              <w:t xml:space="preserve"> </w:t>
            </w:r>
          </w:p>
          <w:p w14:paraId="330D988D" w14:textId="77777777" w:rsidR="00C036AE" w:rsidRPr="005E17BC" w:rsidRDefault="00C036AE" w:rsidP="00C036AE">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2BA215C4" w14:textId="67B7FD7D" w:rsidR="00C036AE" w:rsidRPr="00243B75" w:rsidRDefault="00C036AE" w:rsidP="00C036AE">
            <w:pPr>
              <w:spacing w:after="120"/>
              <w:jc w:val="both"/>
              <w:rPr>
                <w:b/>
                <w:snapToGrid/>
                <w:color w:val="000000"/>
                <w:szCs w:val="24"/>
                <w:lang w:val="bg-BG" w:eastAsia="bg-BG"/>
              </w:rPr>
            </w:pPr>
            <w:r w:rsidRPr="005E17BC">
              <w:rPr>
                <w:snapToGrid/>
                <w:color w:val="000000"/>
                <w:szCs w:val="24"/>
                <w:lang w:val="bg-BG" w:eastAsia="bg-BG"/>
              </w:rPr>
              <w:t xml:space="preserve">В случай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041D7C">
              <w:rPr>
                <w:b/>
                <w:snapToGrid/>
                <w:color w:val="000000"/>
                <w:szCs w:val="24"/>
                <w:lang w:val="bg-BG" w:eastAsia="bg-BG"/>
              </w:rPr>
              <w:t>партньора</w:t>
            </w:r>
            <w:r w:rsidRPr="006B7C40">
              <w:rPr>
                <w:snapToGrid/>
                <w:color w:val="000000"/>
                <w:szCs w:val="24"/>
                <w:lang w:val="bg-BG" w:eastAsia="bg-BG"/>
              </w:rPr>
              <w:t xml:space="preserve"> и</w:t>
            </w:r>
            <w:r w:rsidRPr="00C902FA">
              <w:rPr>
                <w:snapToGrid/>
                <w:color w:val="000000"/>
                <w:szCs w:val="24"/>
                <w:lang w:val="bg-BG" w:eastAsia="bg-BG"/>
              </w:rPr>
              <w:t xml:space="preserve">ли не е попълнена, или подписана коректно, </w:t>
            </w:r>
            <w:r w:rsidRPr="006673CA">
              <w:rPr>
                <w:snapToGrid/>
                <w:color w:val="000000"/>
                <w:szCs w:val="24"/>
                <w:lang w:val="bg-BG" w:eastAsia="bg-BG"/>
              </w:rPr>
              <w:t>същата ще бъде изискана преди договаряне</w:t>
            </w:r>
            <w:r w:rsidRPr="00041D7C">
              <w:rPr>
                <w:snapToGrid/>
                <w:color w:val="000000"/>
                <w:szCs w:val="24"/>
                <w:lang w:val="bg-BG" w:eastAsia="bg-BG"/>
              </w:rPr>
              <w:t>, в случай на одобрение на</w:t>
            </w:r>
            <w:r w:rsidRPr="005E17BC">
              <w:rPr>
                <w:snapToGrid/>
                <w:color w:val="000000"/>
                <w:szCs w:val="24"/>
                <w:lang w:val="bg-BG" w:eastAsia="bg-BG"/>
              </w:rPr>
              <w:t xml:space="preserve"> проектното предложение.</w:t>
            </w:r>
          </w:p>
        </w:tc>
      </w:tr>
      <w:tr w:rsidR="00C036AE" w:rsidRPr="007B300A" w14:paraId="762ED8DB" w14:textId="77777777" w:rsidTr="002F5438">
        <w:tc>
          <w:tcPr>
            <w:tcW w:w="6494" w:type="dxa"/>
            <w:gridSpan w:val="4"/>
            <w:tcBorders>
              <w:top w:val="single" w:sz="4" w:space="0" w:color="auto"/>
              <w:left w:val="single" w:sz="4" w:space="0" w:color="auto"/>
              <w:bottom w:val="single" w:sz="4" w:space="0" w:color="auto"/>
              <w:right w:val="single" w:sz="4" w:space="0" w:color="auto"/>
            </w:tcBorders>
          </w:tcPr>
          <w:p w14:paraId="54FEF556" w14:textId="44234FB5" w:rsidR="00C036AE" w:rsidRPr="00BC39C3" w:rsidRDefault="00C036AE" w:rsidP="00C036AE">
            <w:pPr>
              <w:tabs>
                <w:tab w:val="left" w:pos="-284"/>
              </w:tabs>
              <w:spacing w:before="40" w:after="120" w:line="240" w:lineRule="exact"/>
              <w:jc w:val="both"/>
              <w:rPr>
                <w:snapToGrid/>
                <w:szCs w:val="24"/>
                <w:lang w:val="bg-BG"/>
              </w:rPr>
            </w:pPr>
            <w:r>
              <w:rPr>
                <w:snapToGrid/>
                <w:szCs w:val="24"/>
                <w:lang w:val="bg-BG"/>
              </w:rPr>
              <w:t>5.</w:t>
            </w:r>
            <w:r w:rsidRPr="00BC39C3">
              <w:rPr>
                <w:snapToGrid/>
                <w:szCs w:val="24"/>
                <w:lang w:val="bg-BG"/>
              </w:rPr>
              <w:t xml:space="preserve">Удостоверение за актуално състояние на </w:t>
            </w:r>
            <w:r w:rsidRPr="00F96F34">
              <w:rPr>
                <w:b/>
                <w:snapToGrid/>
                <w:szCs w:val="24"/>
                <w:lang w:val="bg-BG"/>
              </w:rPr>
              <w:t>партньора</w:t>
            </w:r>
            <w:r w:rsidRPr="00BC39C3">
              <w:rPr>
                <w:snapToGrid/>
                <w:szCs w:val="24"/>
                <w:lang w:val="bg-BG"/>
              </w:rPr>
              <w:t xml:space="preserve"> (ако е приложимо), издадено не по-рано от 3 месеца преди крайната дата на кандидатстване, сканирано и прикачено в ИСУН</w:t>
            </w:r>
            <w:r>
              <w:rPr>
                <w:snapToGrid/>
                <w:szCs w:val="24"/>
                <w:lang w:val="bg-BG"/>
              </w:rPr>
              <w:t xml:space="preserve"> 2020</w:t>
            </w:r>
            <w:r w:rsidRPr="00BC39C3">
              <w:rPr>
                <w:snapToGrid/>
                <w:szCs w:val="24"/>
                <w:lang w:val="bg-BG"/>
              </w:rPr>
              <w:t xml:space="preserve">. </w:t>
            </w:r>
          </w:p>
          <w:p w14:paraId="5416B9D9" w14:textId="6D6B4E12" w:rsidR="00C036AE" w:rsidRPr="00243B75" w:rsidRDefault="00C036AE" w:rsidP="00C036AE">
            <w:pPr>
              <w:spacing w:after="120"/>
              <w:ind w:right="-51"/>
              <w:jc w:val="both"/>
              <w:rPr>
                <w:rFonts w:eastAsia="Calibri"/>
                <w:b/>
                <w:snapToGrid/>
                <w:szCs w:val="24"/>
                <w:lang w:val="bg-BG"/>
              </w:rPr>
            </w:pPr>
            <w:r w:rsidRPr="00B945BD">
              <w:rPr>
                <w:b/>
                <w:i/>
                <w:snapToGrid/>
                <w:szCs w:val="24"/>
                <w:lang w:val="bg-BG"/>
              </w:rPr>
              <w:t>В случай че партньорът е регистриран по Закона за търговския регистър</w:t>
            </w:r>
            <w:r>
              <w:rPr>
                <w:lang w:val="bg-BG"/>
              </w:rPr>
              <w:t xml:space="preserve"> </w:t>
            </w:r>
            <w:r>
              <w:rPr>
                <w:rFonts w:eastAsia="Calibri"/>
                <w:snapToGrid/>
                <w:szCs w:val="24"/>
                <w:lang w:val="bg-BG"/>
              </w:rPr>
              <w:t xml:space="preserve">и </w:t>
            </w:r>
            <w:r w:rsidRPr="005270E0">
              <w:rPr>
                <w:rFonts w:eastAsia="Calibri"/>
                <w:snapToGrid/>
                <w:szCs w:val="24"/>
                <w:lang w:val="bg-BG"/>
              </w:rPr>
              <w:t xml:space="preserve"> регистър на юридическите лица с нестопанска цел</w:t>
            </w:r>
            <w:r w:rsidDel="00200485">
              <w:rPr>
                <w:b/>
                <w:i/>
                <w:snapToGrid/>
                <w:szCs w:val="24"/>
                <w:lang w:val="bg-BG"/>
              </w:rPr>
              <w:t xml:space="preserve"> </w:t>
            </w:r>
            <w:r>
              <w:rPr>
                <w:b/>
                <w:i/>
                <w:snapToGrid/>
                <w:szCs w:val="24"/>
                <w:lang w:val="bg-BG"/>
              </w:rPr>
              <w:t>или информацията е публична</w:t>
            </w:r>
            <w:r w:rsidRPr="00B945BD">
              <w:rPr>
                <w:b/>
                <w:i/>
                <w:snapToGrid/>
                <w:szCs w:val="24"/>
                <w:lang w:val="bg-BG"/>
              </w:rPr>
              <w:t>, това обстоятелство ще се проверява по служебен път</w:t>
            </w:r>
            <w:r>
              <w:rPr>
                <w:b/>
                <w:i/>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06E494A6" w14:textId="77777777" w:rsidR="00C036AE" w:rsidRPr="00243B75" w:rsidRDefault="00C036AE" w:rsidP="00C036A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A275D7B" w14:textId="77777777" w:rsidR="00C036AE" w:rsidRPr="00243B75" w:rsidRDefault="00C036AE" w:rsidP="00C036A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339DB80" w14:textId="77777777" w:rsidR="00C036AE" w:rsidRPr="00243B75" w:rsidRDefault="00C036AE" w:rsidP="00C036AE">
            <w:pPr>
              <w:spacing w:after="160" w:line="259" w:lineRule="auto"/>
              <w:jc w:val="center"/>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tcPr>
          <w:p w14:paraId="7DA69098" w14:textId="77777777" w:rsidR="00C036AE" w:rsidRPr="00BC39C3" w:rsidRDefault="00C036AE" w:rsidP="00C036AE">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7A0601EA" w14:textId="77777777" w:rsidR="00C036AE" w:rsidRPr="009B6DB6" w:rsidRDefault="00C036AE" w:rsidP="00C036AE">
            <w:pPr>
              <w:spacing w:after="120"/>
              <w:jc w:val="both"/>
              <w:rPr>
                <w:snapToGrid/>
                <w:szCs w:val="24"/>
                <w:u w:val="single"/>
                <w:lang w:val="bg-BG"/>
              </w:rPr>
            </w:pPr>
            <w:r w:rsidRPr="009B6DB6">
              <w:rPr>
                <w:snapToGrid/>
                <w:szCs w:val="24"/>
                <w:u w:val="single"/>
                <w:lang w:val="bg-BG"/>
              </w:rPr>
              <w:t>Принципни действия:</w:t>
            </w:r>
          </w:p>
          <w:p w14:paraId="53846106" w14:textId="226DA334" w:rsidR="00C036AE" w:rsidRPr="00BC39C3" w:rsidRDefault="00C036AE" w:rsidP="00C036AE">
            <w:pPr>
              <w:spacing w:after="120"/>
              <w:jc w:val="both"/>
              <w:rPr>
                <w:snapToGrid/>
                <w:szCs w:val="24"/>
                <w:lang w:val="bg-BG"/>
              </w:rPr>
            </w:pPr>
            <w:r w:rsidRPr="00BC39C3">
              <w:rPr>
                <w:snapToGrid/>
                <w:szCs w:val="24"/>
                <w:lang w:val="bg-BG"/>
              </w:rPr>
              <w:t>В случай че не е представ</w:t>
            </w:r>
            <w:r>
              <w:rPr>
                <w:snapToGrid/>
                <w:szCs w:val="24"/>
                <w:lang w:val="bg-BG"/>
              </w:rPr>
              <w:t>ено</w:t>
            </w:r>
            <w:r w:rsidRPr="00BC39C3">
              <w:rPr>
                <w:snapToGrid/>
                <w:szCs w:val="24"/>
                <w:lang w:val="bg-BG"/>
              </w:rPr>
              <w:t xml:space="preserve"> удостоверение за актуално състояние на партньора/те или представеното е издадено по-рано от 3 месеца, преди срока за кандидатстване</w:t>
            </w:r>
            <w:r>
              <w:rPr>
                <w:snapToGrid/>
                <w:szCs w:val="24"/>
                <w:lang w:val="bg-BG"/>
              </w:rPr>
              <w:t xml:space="preserve"> </w:t>
            </w:r>
            <w:r w:rsidRPr="000E5F89">
              <w:rPr>
                <w:b/>
                <w:snapToGrid/>
                <w:szCs w:val="24"/>
                <w:lang w:val="bg-BG"/>
              </w:rPr>
              <w:t xml:space="preserve">и информацията не може да се провери в </w:t>
            </w:r>
            <w:r>
              <w:rPr>
                <w:b/>
                <w:snapToGrid/>
                <w:szCs w:val="24"/>
                <w:lang w:val="bg-BG"/>
              </w:rPr>
              <w:t>публичен регистър</w:t>
            </w:r>
            <w:r>
              <w:rPr>
                <w:snapToGrid/>
                <w:szCs w:val="24"/>
                <w:lang w:val="bg-BG"/>
              </w:rPr>
              <w:t xml:space="preserve">, </w:t>
            </w:r>
            <w:r w:rsidRPr="00BC39C3">
              <w:rPr>
                <w:snapToGrid/>
                <w:szCs w:val="24"/>
                <w:lang w:val="bg-BG"/>
              </w:rPr>
              <w:t>същото ще бъде изискано от кандидата като пояснителна информация.</w:t>
            </w:r>
          </w:p>
          <w:p w14:paraId="188AF621" w14:textId="17115778" w:rsidR="00C036AE" w:rsidRPr="00EF37CF" w:rsidRDefault="00C036AE" w:rsidP="00C036AE">
            <w:pPr>
              <w:spacing w:after="120"/>
              <w:jc w:val="both"/>
              <w:rPr>
                <w:snapToGrid/>
                <w:szCs w:val="24"/>
                <w:lang w:val="bg-BG"/>
              </w:rPr>
            </w:pPr>
            <w:r w:rsidRPr="00EF37CF">
              <w:rPr>
                <w:snapToGrid/>
                <w:szCs w:val="24"/>
                <w:lang w:val="bg-BG"/>
              </w:rPr>
              <w:t xml:space="preserve">Актуалното състояние </w:t>
            </w:r>
            <w:r>
              <w:rPr>
                <w:snapToGrid/>
                <w:szCs w:val="24"/>
                <w:lang w:val="bg-BG"/>
              </w:rPr>
              <w:t>на</w:t>
            </w:r>
            <w:r w:rsidRPr="00EF37CF">
              <w:rPr>
                <w:snapToGrid/>
                <w:szCs w:val="24"/>
                <w:lang w:val="bg-BG"/>
              </w:rPr>
              <w:t xml:space="preserve"> партньора следва да се представи в срока, определен от оценителната комисия.</w:t>
            </w:r>
          </w:p>
          <w:p w14:paraId="26110663" w14:textId="2DD2DC41" w:rsidR="00C036AE" w:rsidRPr="00243B75" w:rsidRDefault="00C036AE" w:rsidP="00C036AE">
            <w:pPr>
              <w:spacing w:after="120"/>
              <w:jc w:val="both"/>
              <w:rPr>
                <w:b/>
                <w:snapToGrid/>
                <w:color w:val="000000"/>
                <w:szCs w:val="24"/>
                <w:lang w:val="bg-BG" w:eastAsia="bg-BG"/>
              </w:rPr>
            </w:pPr>
            <w:r w:rsidRPr="00FB45DA">
              <w:rPr>
                <w:snapToGrid/>
                <w:szCs w:val="24"/>
                <w:lang w:val="bg-BG"/>
              </w:rPr>
              <w:t xml:space="preserve">Непредставянето на удостоверение за актуално състояние </w:t>
            </w:r>
            <w:r w:rsidRPr="00FB45DA">
              <w:rPr>
                <w:snapToGrid/>
                <w:szCs w:val="24"/>
                <w:lang w:val="bg-BG"/>
              </w:rPr>
              <w:lastRenderedPageBreak/>
              <w:t>като пояснителна информация</w:t>
            </w:r>
            <w:r>
              <w:rPr>
                <w:snapToGrid/>
                <w:szCs w:val="24"/>
                <w:lang w:val="bg-BG"/>
              </w:rPr>
              <w:t xml:space="preserve"> (когато информацията не може да се провери в търговския регистър </w:t>
            </w:r>
            <w:r w:rsidRPr="00200485">
              <w:rPr>
                <w:snapToGrid/>
                <w:szCs w:val="24"/>
                <w:lang w:val="bg-BG"/>
              </w:rPr>
              <w:t>и регистъра на юридическите лица с нестопанска цел</w:t>
            </w:r>
            <w:r>
              <w:rPr>
                <w:snapToGrid/>
                <w:szCs w:val="24"/>
                <w:lang w:val="bg-BG"/>
              </w:rPr>
              <w:t>)</w:t>
            </w:r>
            <w:r w:rsidRPr="00FB45DA">
              <w:rPr>
                <w:snapToGrid/>
                <w:szCs w:val="24"/>
                <w:lang w:val="bg-BG"/>
              </w:rPr>
              <w:t xml:space="preserve"> е основание за отхвърляне на проектното предложение.</w:t>
            </w:r>
          </w:p>
        </w:tc>
      </w:tr>
      <w:tr w:rsidR="00C036AE" w:rsidRPr="006E1FED" w14:paraId="18A00B30" w14:textId="77777777" w:rsidTr="002F5438">
        <w:tc>
          <w:tcPr>
            <w:tcW w:w="6494" w:type="dxa"/>
            <w:gridSpan w:val="4"/>
            <w:tcBorders>
              <w:top w:val="single" w:sz="4" w:space="0" w:color="auto"/>
              <w:left w:val="single" w:sz="4" w:space="0" w:color="auto"/>
              <w:bottom w:val="single" w:sz="4" w:space="0" w:color="auto"/>
              <w:right w:val="single" w:sz="4" w:space="0" w:color="auto"/>
            </w:tcBorders>
          </w:tcPr>
          <w:p w14:paraId="7E42420A" w14:textId="411AFFFD" w:rsidR="00C036AE" w:rsidRPr="007B6EAE" w:rsidRDefault="00C036AE" w:rsidP="00C036AE">
            <w:pPr>
              <w:tabs>
                <w:tab w:val="left" w:pos="-284"/>
              </w:tabs>
              <w:spacing w:after="240" w:line="240" w:lineRule="exact"/>
              <w:jc w:val="both"/>
              <w:rPr>
                <w:rFonts w:eastAsia="Calibri"/>
                <w:snapToGrid/>
                <w:szCs w:val="24"/>
                <w:lang w:val="bg-BG"/>
              </w:rPr>
            </w:pPr>
            <w:r>
              <w:rPr>
                <w:rFonts w:eastAsia="Calibri"/>
                <w:snapToGrid/>
                <w:szCs w:val="24"/>
                <w:lang w:val="bg-BG"/>
              </w:rPr>
              <w:lastRenderedPageBreak/>
              <w:t>6.</w:t>
            </w:r>
            <w:r w:rsidRPr="00744CA3">
              <w:rPr>
                <w:rFonts w:eastAsia="Calibri"/>
                <w:snapToGrid/>
                <w:szCs w:val="24"/>
                <w:lang w:val="bg-BG"/>
              </w:rPr>
              <w:t xml:space="preserve"> </w:t>
            </w:r>
            <w:r w:rsidRPr="007B6EAE">
              <w:rPr>
                <w:rFonts w:eastAsia="Calibri"/>
                <w:snapToGrid/>
                <w:szCs w:val="24"/>
                <w:lang w:val="bg-BG"/>
              </w:rPr>
              <w:t xml:space="preserve">Счетоводен баланс на </w:t>
            </w:r>
            <w:r w:rsidRPr="00493009">
              <w:rPr>
                <w:rFonts w:eastAsia="Calibri"/>
                <w:b/>
                <w:snapToGrid/>
                <w:szCs w:val="24"/>
                <w:lang w:val="bg-BG"/>
              </w:rPr>
              <w:t>ПАРТНЬОРА</w:t>
            </w:r>
            <w:r w:rsidRPr="007B6EAE">
              <w:rPr>
                <w:rFonts w:eastAsia="Calibri"/>
                <w:snapToGrid/>
                <w:szCs w:val="24"/>
                <w:lang w:val="bg-BG"/>
              </w:rPr>
              <w:t xml:space="preserve"> за </w:t>
            </w:r>
            <w:r w:rsidR="00232B98">
              <w:rPr>
                <w:rFonts w:eastAsia="Calibri"/>
                <w:snapToGrid/>
                <w:szCs w:val="24"/>
                <w:lang w:val="bg-BG"/>
              </w:rPr>
              <w:t>предходната</w:t>
            </w:r>
            <w:r w:rsidRPr="007B6EAE">
              <w:rPr>
                <w:rFonts w:eastAsia="Calibri"/>
                <w:snapToGrid/>
                <w:szCs w:val="24"/>
                <w:lang w:val="bg-BG"/>
              </w:rPr>
              <w:t xml:space="preserve"> финансов</w:t>
            </w:r>
            <w:r>
              <w:rPr>
                <w:rFonts w:eastAsia="Calibri"/>
                <w:snapToGrid/>
                <w:szCs w:val="24"/>
                <w:lang w:val="bg-BG"/>
              </w:rPr>
              <w:t>а</w:t>
            </w:r>
            <w:r w:rsidRPr="007B6EAE">
              <w:rPr>
                <w:rFonts w:eastAsia="Calibri"/>
                <w:snapToGrid/>
                <w:szCs w:val="24"/>
                <w:lang w:val="bg-BG"/>
              </w:rPr>
              <w:t xml:space="preserve"> годин</w:t>
            </w:r>
            <w:r>
              <w:rPr>
                <w:rFonts w:eastAsia="Calibri"/>
                <w:snapToGrid/>
                <w:szCs w:val="24"/>
                <w:lang w:val="bg-BG"/>
              </w:rPr>
              <w:t>а</w:t>
            </w:r>
            <w:r w:rsidRPr="007B6EAE">
              <w:rPr>
                <w:rFonts w:eastAsia="Calibri"/>
                <w:snapToGrid/>
                <w:szCs w:val="24"/>
                <w:lang w:val="bg-BG"/>
              </w:rPr>
              <w:t xml:space="preserve"> – сканиран и прикачен в ИСУН 2020.</w:t>
            </w:r>
            <w:r>
              <w:rPr>
                <w:rFonts w:eastAsia="Calibri"/>
                <w:snapToGrid/>
                <w:szCs w:val="24"/>
                <w:lang w:val="bg-BG"/>
              </w:rPr>
              <w:t xml:space="preserve"> /неприложимо за партньори - общини/</w:t>
            </w:r>
          </w:p>
          <w:p w14:paraId="3BE763B1" w14:textId="77777777" w:rsidR="00232B98" w:rsidRPr="00B204CC" w:rsidRDefault="00232B98" w:rsidP="00B204CC">
            <w:pPr>
              <w:numPr>
                <w:ilvl w:val="0"/>
                <w:numId w:val="74"/>
              </w:numPr>
              <w:tabs>
                <w:tab w:val="left" w:pos="-284"/>
              </w:tabs>
              <w:spacing w:after="240" w:line="240" w:lineRule="exact"/>
              <w:ind w:left="460" w:hanging="426"/>
              <w:jc w:val="both"/>
              <w:rPr>
                <w:rFonts w:eastAsia="Calibri"/>
                <w:snapToGrid/>
                <w:szCs w:val="24"/>
                <w:lang w:val="bg-BG"/>
              </w:rPr>
            </w:pPr>
            <w:r w:rsidRPr="00B204CC">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4EEC7CD5" w14:textId="0D02F9E0" w:rsidR="00C036AE" w:rsidRPr="007B6EAE" w:rsidRDefault="00C036AE" w:rsidP="00C036AE">
            <w:pPr>
              <w:numPr>
                <w:ilvl w:val="0"/>
                <w:numId w:val="74"/>
              </w:numPr>
              <w:tabs>
                <w:tab w:val="left" w:pos="-284"/>
              </w:tabs>
              <w:spacing w:after="240" w:line="240" w:lineRule="exact"/>
              <w:ind w:left="460" w:hanging="426"/>
              <w:jc w:val="both"/>
              <w:rPr>
                <w:rFonts w:eastAsia="Calibri"/>
                <w:snapToGrid/>
                <w:szCs w:val="24"/>
                <w:lang w:val="bg-BG"/>
              </w:rPr>
            </w:pPr>
            <w:r w:rsidRPr="007B6EAE">
              <w:rPr>
                <w:rFonts w:eastAsia="Calibri"/>
                <w:snapToGrid/>
                <w:szCs w:val="24"/>
                <w:lang w:val="bg-BG"/>
              </w:rPr>
              <w:t xml:space="preserve">За </w:t>
            </w:r>
            <w:proofErr w:type="spellStart"/>
            <w:r w:rsidRPr="007B6EAE">
              <w:rPr>
                <w:rFonts w:eastAsia="Calibri"/>
                <w:snapToGrid/>
                <w:szCs w:val="24"/>
                <w:lang w:val="bg-BG"/>
              </w:rPr>
              <w:t>новорегистрираните</w:t>
            </w:r>
            <w:proofErr w:type="spellEnd"/>
            <w:r w:rsidRPr="007B6EAE">
              <w:rPr>
                <w:rFonts w:eastAsia="Calibri"/>
                <w:snapToGrid/>
                <w:szCs w:val="24"/>
                <w:lang w:val="bg-BG"/>
              </w:rPr>
              <w:t xml:space="preserve">/новосъздадените организации – Счетоводен баланс за месеците, през които организацията е съществувала </w:t>
            </w:r>
            <w:r>
              <w:rPr>
                <w:rFonts w:eastAsia="Calibri"/>
                <w:snapToGrid/>
                <w:szCs w:val="24"/>
                <w:lang w:val="bg-BG"/>
              </w:rPr>
              <w:t>през текущата година</w:t>
            </w:r>
            <w:r w:rsidRPr="00F0728B">
              <w:rPr>
                <w:rFonts w:eastAsia="Calibri"/>
                <w:snapToGrid/>
                <w:szCs w:val="24"/>
                <w:lang w:val="bg-BG"/>
              </w:rPr>
              <w:t xml:space="preserve"> </w:t>
            </w:r>
            <w:r w:rsidRPr="007B6EAE">
              <w:rPr>
                <w:rFonts w:eastAsia="Calibri"/>
                <w:snapToGrid/>
                <w:szCs w:val="24"/>
                <w:lang w:val="bg-BG"/>
              </w:rPr>
              <w:t>– сканиран и прикачен в ИСУН 2020.</w:t>
            </w:r>
            <w:r>
              <w:rPr>
                <w:rFonts w:eastAsia="Calibri"/>
                <w:snapToGrid/>
                <w:szCs w:val="24"/>
                <w:lang w:val="bg-BG"/>
              </w:rPr>
              <w:t xml:space="preserve"> </w:t>
            </w:r>
          </w:p>
          <w:p w14:paraId="617DD350" w14:textId="0B2554C1" w:rsidR="00C036AE" w:rsidRPr="004B1384" w:rsidRDefault="00C036AE" w:rsidP="004621F8">
            <w:pPr>
              <w:spacing w:after="120"/>
              <w:ind w:right="-51"/>
              <w:jc w:val="both"/>
              <w:rPr>
                <w:i/>
                <w:snapToGrid/>
                <w:szCs w:val="24"/>
                <w:lang w:val="bg-BG" w:eastAsia="bg-BG"/>
              </w:rPr>
            </w:pPr>
            <w:r w:rsidRPr="002C550E">
              <w:rPr>
                <w:rFonts w:eastAsia="Calibri"/>
                <w:snapToGrid/>
                <w:szCs w:val="24"/>
                <w:lang w:val="bg-BG"/>
              </w:rPr>
              <w:t xml:space="preserve">Финансовите отчети трябва да отговарят на изискванията на чл. 25 от Закона за счетоводството. </w:t>
            </w:r>
          </w:p>
        </w:tc>
        <w:tc>
          <w:tcPr>
            <w:tcW w:w="594" w:type="dxa"/>
            <w:gridSpan w:val="2"/>
            <w:tcBorders>
              <w:top w:val="single" w:sz="4" w:space="0" w:color="auto"/>
              <w:left w:val="single" w:sz="4" w:space="0" w:color="auto"/>
              <w:bottom w:val="single" w:sz="4" w:space="0" w:color="auto"/>
              <w:right w:val="single" w:sz="4" w:space="0" w:color="auto"/>
            </w:tcBorders>
          </w:tcPr>
          <w:p w14:paraId="33209F65" w14:textId="77777777" w:rsidR="00C036AE" w:rsidRPr="00243B75" w:rsidRDefault="00C036AE" w:rsidP="00C036A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58FBEC9" w14:textId="77777777" w:rsidR="00C036AE" w:rsidRPr="00243B75" w:rsidRDefault="00C036AE" w:rsidP="00C036A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696D75E" w14:textId="77777777" w:rsidR="00C036AE" w:rsidRPr="00243B75" w:rsidRDefault="00C036AE" w:rsidP="00C036AE">
            <w:pPr>
              <w:spacing w:after="160" w:line="259" w:lineRule="auto"/>
              <w:jc w:val="center"/>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tcPr>
          <w:p w14:paraId="13D133C0" w14:textId="77777777" w:rsidR="00C036AE" w:rsidRDefault="00C036AE" w:rsidP="00C036AE">
            <w:pPr>
              <w:spacing w:after="160" w:line="259" w:lineRule="auto"/>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5BBB174D" w14:textId="77777777" w:rsidR="00C036AE" w:rsidRPr="007B6EAE" w:rsidRDefault="00C036AE" w:rsidP="00C036AE">
            <w:pPr>
              <w:spacing w:after="120"/>
              <w:jc w:val="both"/>
              <w:rPr>
                <w:snapToGrid/>
                <w:szCs w:val="24"/>
                <w:u w:val="single"/>
                <w:lang w:val="bg-BG"/>
              </w:rPr>
            </w:pPr>
            <w:r w:rsidRPr="007B6EAE">
              <w:rPr>
                <w:snapToGrid/>
                <w:szCs w:val="24"/>
                <w:u w:val="single"/>
                <w:lang w:val="bg-BG"/>
              </w:rPr>
              <w:t>Принципни действия:</w:t>
            </w:r>
          </w:p>
          <w:p w14:paraId="3379DAE9" w14:textId="39B29DEB" w:rsidR="00C036AE" w:rsidRPr="00F0728B" w:rsidRDefault="00C036AE" w:rsidP="00C036AE">
            <w:pPr>
              <w:spacing w:after="160" w:line="259" w:lineRule="auto"/>
              <w:jc w:val="both"/>
              <w:rPr>
                <w:rFonts w:eastAsia="Calibri"/>
                <w:snapToGrid/>
                <w:szCs w:val="24"/>
                <w:lang w:val="bg-BG"/>
              </w:rPr>
            </w:pPr>
            <w:r w:rsidRPr="00BC39C3">
              <w:rPr>
                <w:snapToGrid/>
                <w:szCs w:val="24"/>
                <w:lang w:val="bg-BG"/>
              </w:rPr>
              <w:t xml:space="preserve">В случай че </w:t>
            </w:r>
            <w:r w:rsidR="00232B98">
              <w:rPr>
                <w:snapToGrid/>
                <w:szCs w:val="24"/>
                <w:lang w:val="bg-BG"/>
              </w:rPr>
              <w:t xml:space="preserve">партньорът  не е подал към НСИ </w:t>
            </w:r>
            <w:r w:rsidR="00232B98" w:rsidRPr="00FC3525">
              <w:rPr>
                <w:rFonts w:eastAsia="Calibri"/>
                <w:snapToGrid/>
                <w:szCs w:val="24"/>
                <w:lang w:val="bg-BG"/>
              </w:rPr>
              <w:t>финансови отчети за предходната финансова година и</w:t>
            </w:r>
            <w:r w:rsidR="00232B98">
              <w:rPr>
                <w:snapToGrid/>
                <w:szCs w:val="24"/>
                <w:lang w:val="bg-BG"/>
              </w:rPr>
              <w:t xml:space="preserve"> </w:t>
            </w:r>
            <w:r w:rsidRPr="00BC39C3">
              <w:rPr>
                <w:snapToGrid/>
                <w:szCs w:val="24"/>
                <w:lang w:val="bg-BG"/>
              </w:rPr>
              <w:t xml:space="preserve">не </w:t>
            </w:r>
            <w:r>
              <w:rPr>
                <w:snapToGrid/>
                <w:szCs w:val="24"/>
                <w:lang w:val="bg-BG"/>
              </w:rPr>
              <w:t xml:space="preserve">е </w:t>
            </w:r>
            <w:r w:rsidRPr="00BC39C3">
              <w:rPr>
                <w:snapToGrid/>
                <w:szCs w:val="24"/>
                <w:lang w:val="bg-BG"/>
              </w:rPr>
              <w:t>представ</w:t>
            </w:r>
            <w:r>
              <w:rPr>
                <w:snapToGrid/>
                <w:szCs w:val="24"/>
                <w:lang w:val="bg-BG"/>
              </w:rPr>
              <w:t>ен</w:t>
            </w:r>
            <w:r w:rsidRPr="00BC39C3">
              <w:rPr>
                <w:snapToGrid/>
                <w:szCs w:val="24"/>
                <w:lang w:val="bg-BG"/>
              </w:rPr>
              <w:t xml:space="preserve"> </w:t>
            </w:r>
            <w:r w:rsidRPr="00F0728B">
              <w:rPr>
                <w:rFonts w:eastAsia="Calibri"/>
                <w:snapToGrid/>
                <w:szCs w:val="24"/>
                <w:lang w:val="bg-BG"/>
              </w:rPr>
              <w:t xml:space="preserve">Счетоводен баланс </w:t>
            </w:r>
            <w:r>
              <w:rPr>
                <w:rFonts w:eastAsia="Calibri"/>
                <w:snapToGrid/>
                <w:szCs w:val="24"/>
                <w:lang w:val="bg-BG"/>
              </w:rPr>
              <w:t xml:space="preserve">на партньора </w:t>
            </w:r>
            <w:r w:rsidRPr="00F0728B">
              <w:rPr>
                <w:rFonts w:eastAsia="Calibri"/>
                <w:snapToGrid/>
                <w:szCs w:val="24"/>
                <w:lang w:val="bg-BG"/>
              </w:rPr>
              <w:t xml:space="preserve">за </w:t>
            </w:r>
            <w:r>
              <w:rPr>
                <w:rFonts w:eastAsia="Calibri"/>
                <w:snapToGrid/>
                <w:szCs w:val="24"/>
                <w:lang w:val="bg-BG"/>
              </w:rPr>
              <w:t>съответния период или представеният не отговаря на изискванията на чл. 25 от Закона за счетоводството,</w:t>
            </w:r>
            <w:r w:rsidRPr="00F0728B">
              <w:rPr>
                <w:rFonts w:eastAsia="Calibri"/>
                <w:snapToGrid/>
                <w:szCs w:val="24"/>
                <w:lang w:val="bg-BG"/>
              </w:rPr>
              <w:t xml:space="preserve"> същи</w:t>
            </w:r>
            <w:r>
              <w:rPr>
                <w:rFonts w:eastAsia="Calibri"/>
                <w:snapToGrid/>
                <w:szCs w:val="24"/>
                <w:lang w:val="bg-BG"/>
              </w:rPr>
              <w:t>ят</w:t>
            </w:r>
            <w:r w:rsidRPr="00F0728B">
              <w:rPr>
                <w:rFonts w:eastAsia="Calibri"/>
                <w:snapToGrid/>
                <w:szCs w:val="24"/>
                <w:lang w:val="bg-BG"/>
              </w:rPr>
              <w:t xml:space="preserve"> ще бъд</w:t>
            </w:r>
            <w:r>
              <w:rPr>
                <w:rFonts w:eastAsia="Calibri"/>
                <w:snapToGrid/>
                <w:szCs w:val="24"/>
                <w:lang w:val="bg-BG"/>
              </w:rPr>
              <w:t>е</w:t>
            </w:r>
            <w:r w:rsidRPr="00F0728B">
              <w:rPr>
                <w:rFonts w:eastAsia="Calibri"/>
                <w:snapToGrid/>
                <w:szCs w:val="24"/>
                <w:lang w:val="bg-BG"/>
              </w:rPr>
              <w:t xml:space="preserve"> изискан като пояснителна информация.</w:t>
            </w:r>
          </w:p>
          <w:p w14:paraId="64CFF2BC" w14:textId="6268B03D" w:rsidR="00C036AE" w:rsidRPr="00243B75" w:rsidRDefault="00C036AE" w:rsidP="00C036AE">
            <w:pPr>
              <w:spacing w:after="120"/>
              <w:jc w:val="both"/>
              <w:rPr>
                <w:b/>
                <w:snapToGrid/>
                <w:color w:val="000000"/>
                <w:szCs w:val="24"/>
                <w:lang w:val="bg-BG" w:eastAsia="bg-BG"/>
              </w:rPr>
            </w:pPr>
            <w:r w:rsidRPr="00F0728B">
              <w:rPr>
                <w:rFonts w:eastAsia="Calibri"/>
                <w:snapToGrid/>
                <w:szCs w:val="24"/>
                <w:lang w:val="bg-BG"/>
              </w:rPr>
              <w:t>Счетоводни</w:t>
            </w:r>
            <w:r>
              <w:rPr>
                <w:rFonts w:eastAsia="Calibri"/>
                <w:snapToGrid/>
                <w:szCs w:val="24"/>
                <w:lang w:val="bg-BG"/>
              </w:rPr>
              <w:t xml:space="preserve">те баланси </w:t>
            </w:r>
            <w:r w:rsidRPr="00F0728B">
              <w:rPr>
                <w:rFonts w:eastAsia="Calibri"/>
                <w:snapToGrid/>
                <w:szCs w:val="24"/>
                <w:lang w:val="bg-BG"/>
              </w:rPr>
              <w:t>следва да се представят в срока, определен от оценителната комисия. Непредставянето им е основание за отхвърляне на проектното предложение.</w:t>
            </w:r>
          </w:p>
        </w:tc>
      </w:tr>
      <w:tr w:rsidR="00C036AE" w:rsidRPr="007B300A" w14:paraId="5CA108EA" w14:textId="77777777" w:rsidTr="002F5438">
        <w:trPr>
          <w:trHeight w:val="2532"/>
        </w:trPr>
        <w:tc>
          <w:tcPr>
            <w:tcW w:w="6494" w:type="dxa"/>
            <w:gridSpan w:val="4"/>
            <w:tcBorders>
              <w:top w:val="single" w:sz="4" w:space="0" w:color="auto"/>
              <w:left w:val="single" w:sz="4" w:space="0" w:color="auto"/>
              <w:bottom w:val="single" w:sz="4" w:space="0" w:color="auto"/>
              <w:right w:val="single" w:sz="4" w:space="0" w:color="auto"/>
            </w:tcBorders>
          </w:tcPr>
          <w:p w14:paraId="7D24B447" w14:textId="24062298" w:rsidR="00C036AE" w:rsidRDefault="00FC7F81" w:rsidP="00C036AE">
            <w:pPr>
              <w:tabs>
                <w:tab w:val="left" w:pos="-284"/>
              </w:tabs>
              <w:spacing w:after="160" w:line="240" w:lineRule="exact"/>
              <w:jc w:val="both"/>
              <w:rPr>
                <w:rFonts w:eastAsia="Calibri"/>
                <w:i/>
                <w:snapToGrid/>
                <w:szCs w:val="24"/>
                <w:lang w:val="bg-BG"/>
              </w:rPr>
            </w:pPr>
            <w:r>
              <w:rPr>
                <w:snapToGrid/>
                <w:szCs w:val="24"/>
                <w:lang w:val="bg-BG"/>
              </w:rPr>
              <w:t>7</w:t>
            </w:r>
            <w:r w:rsidR="00C036AE">
              <w:rPr>
                <w:snapToGrid/>
                <w:szCs w:val="24"/>
                <w:lang w:val="bg-BG"/>
              </w:rPr>
              <w:t>.</w:t>
            </w:r>
            <w:r w:rsidR="00C036AE" w:rsidRPr="00744CA3">
              <w:rPr>
                <w:snapToGrid/>
                <w:szCs w:val="24"/>
                <w:lang w:val="bg-BG"/>
              </w:rPr>
              <w:t xml:space="preserve"> </w:t>
            </w:r>
            <w:r w:rsidR="00C036AE">
              <w:rPr>
                <w:snapToGrid/>
                <w:szCs w:val="24"/>
                <w:lang w:val="bg-BG"/>
              </w:rPr>
              <w:t>Препис о</w:t>
            </w:r>
            <w:r w:rsidR="00C036AE" w:rsidRPr="00BC39C3">
              <w:rPr>
                <w:snapToGrid/>
                <w:szCs w:val="24"/>
                <w:lang w:val="bg-BG"/>
              </w:rPr>
              <w:t xml:space="preserve">т Решение на </w:t>
            </w:r>
            <w:proofErr w:type="spellStart"/>
            <w:r w:rsidR="00C036AE" w:rsidRPr="00BC39C3">
              <w:rPr>
                <w:snapToGrid/>
                <w:szCs w:val="24"/>
                <w:lang w:val="bg-BG"/>
              </w:rPr>
              <w:t>ОбС</w:t>
            </w:r>
            <w:proofErr w:type="spellEnd"/>
            <w:r w:rsidR="00C036AE">
              <w:rPr>
                <w:snapToGrid/>
                <w:szCs w:val="24"/>
                <w:lang w:val="bg-BG"/>
              </w:rPr>
              <w:t xml:space="preserve"> (ако е приложимо) </w:t>
            </w:r>
          </w:p>
          <w:p w14:paraId="08A0C851" w14:textId="2C9C242E" w:rsidR="00C036AE" w:rsidRPr="0009781D" w:rsidRDefault="00C036AE" w:rsidP="00C036AE">
            <w:pPr>
              <w:tabs>
                <w:tab w:val="left" w:pos="-284"/>
              </w:tabs>
              <w:spacing w:after="160" w:line="240" w:lineRule="exact"/>
              <w:jc w:val="both"/>
              <w:rPr>
                <w:rFonts w:eastAsia="Calibri"/>
                <w:i/>
                <w:snapToGrid/>
                <w:szCs w:val="24"/>
                <w:lang w:val="bg-BG"/>
              </w:rPr>
            </w:pPr>
            <w:r w:rsidRPr="0009781D">
              <w:rPr>
                <w:rFonts w:eastAsia="Calibri"/>
                <w:i/>
                <w:snapToGrid/>
                <w:szCs w:val="24"/>
                <w:lang w:val="bg-BG"/>
              </w:rPr>
              <w:t>Когато е приложимо за всяка една процедура се разписва конкретно.</w:t>
            </w:r>
          </w:p>
          <w:p w14:paraId="1B318BB8" w14:textId="77777777" w:rsidR="00C036AE" w:rsidRPr="00243B75" w:rsidRDefault="00C036AE" w:rsidP="00C036AE">
            <w:pPr>
              <w:tabs>
                <w:tab w:val="left" w:pos="318"/>
                <w:tab w:val="left" w:pos="763"/>
              </w:tabs>
              <w:spacing w:after="120"/>
              <w:ind w:left="318" w:right="-51"/>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56C9BF79" w14:textId="77777777" w:rsidR="00C036AE" w:rsidRPr="00243B75" w:rsidRDefault="00C036AE" w:rsidP="00C036A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4C3768D" w14:textId="77777777" w:rsidR="00C036AE" w:rsidRPr="00243B75" w:rsidRDefault="00C036AE" w:rsidP="00C036A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9A7C0C9" w14:textId="77777777" w:rsidR="00C036AE" w:rsidRPr="00243B75" w:rsidRDefault="00C036AE" w:rsidP="00C036AE">
            <w:pPr>
              <w:spacing w:after="160" w:line="259" w:lineRule="auto"/>
              <w:jc w:val="center"/>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tcPr>
          <w:p w14:paraId="239BB663" w14:textId="77777777" w:rsidR="00C036AE" w:rsidRDefault="00C036AE" w:rsidP="00C036AE">
            <w:pPr>
              <w:spacing w:after="120"/>
              <w:jc w:val="both"/>
              <w:rPr>
                <w:snapToGrid/>
                <w:szCs w:val="24"/>
                <w:u w:val="single"/>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w:t>
            </w:r>
            <w:r>
              <w:rPr>
                <w:snapToGrid/>
                <w:szCs w:val="24"/>
                <w:lang w:val="bg-BG"/>
              </w:rPr>
              <w:t xml:space="preserve">ИСУН 2020, </w:t>
            </w:r>
            <w:r w:rsidRPr="00BC39C3">
              <w:rPr>
                <w:snapToGrid/>
                <w:szCs w:val="24"/>
                <w:lang w:val="bg-BG"/>
              </w:rPr>
              <w:t>секция 12 „Прикачени електронно подписани документи“ към Формуляр за кандидатстване</w:t>
            </w:r>
          </w:p>
          <w:p w14:paraId="27B0C5DD" w14:textId="77777777" w:rsidR="00C036AE" w:rsidRPr="00A359D8" w:rsidRDefault="00C036AE" w:rsidP="00C036AE">
            <w:pPr>
              <w:spacing w:after="120"/>
              <w:jc w:val="both"/>
              <w:rPr>
                <w:snapToGrid/>
                <w:szCs w:val="24"/>
                <w:u w:val="single"/>
                <w:lang w:val="bg-BG"/>
              </w:rPr>
            </w:pPr>
            <w:r w:rsidRPr="00A359D8">
              <w:rPr>
                <w:snapToGrid/>
                <w:szCs w:val="24"/>
                <w:u w:val="single"/>
                <w:lang w:val="bg-BG"/>
              </w:rPr>
              <w:t>Принципни действия:</w:t>
            </w:r>
          </w:p>
          <w:p w14:paraId="43A37737" w14:textId="7E350670" w:rsidR="00C036AE" w:rsidRPr="00BC39C3" w:rsidRDefault="00C036AE" w:rsidP="00C036AE">
            <w:pPr>
              <w:spacing w:after="120"/>
              <w:jc w:val="both"/>
              <w:rPr>
                <w:snapToGrid/>
                <w:szCs w:val="24"/>
                <w:lang w:val="bg-BG"/>
              </w:rPr>
            </w:pPr>
            <w:r w:rsidRPr="00BC39C3">
              <w:rPr>
                <w:snapToGrid/>
                <w:szCs w:val="24"/>
                <w:lang w:val="bg-BG"/>
              </w:rPr>
              <w:t>В случай че не е представ</w:t>
            </w:r>
            <w:r>
              <w:rPr>
                <w:snapToGrid/>
                <w:szCs w:val="24"/>
                <w:lang w:val="bg-BG"/>
              </w:rPr>
              <w:t>ен препис</w:t>
            </w:r>
            <w:r w:rsidRPr="00BC39C3">
              <w:rPr>
                <w:snapToGrid/>
                <w:szCs w:val="24"/>
                <w:lang w:val="bg-BG"/>
              </w:rPr>
              <w:t xml:space="preserve"> от Решение на </w:t>
            </w:r>
            <w:proofErr w:type="spellStart"/>
            <w:r w:rsidRPr="00BC39C3">
              <w:rPr>
                <w:snapToGrid/>
                <w:szCs w:val="24"/>
                <w:lang w:val="bg-BG"/>
              </w:rPr>
              <w:t>ОбС</w:t>
            </w:r>
            <w:proofErr w:type="spellEnd"/>
            <w:r w:rsidRPr="00BC39C3">
              <w:rPr>
                <w:snapToGrid/>
                <w:szCs w:val="24"/>
                <w:lang w:val="bg-BG"/>
              </w:rPr>
              <w:t>, същ</w:t>
            </w:r>
            <w:r>
              <w:rPr>
                <w:snapToGrid/>
                <w:szCs w:val="24"/>
                <w:lang w:val="bg-BG"/>
              </w:rPr>
              <w:t>ото</w:t>
            </w:r>
            <w:r w:rsidRPr="00BC39C3">
              <w:rPr>
                <w:snapToGrid/>
                <w:szCs w:val="24"/>
                <w:lang w:val="bg-BG"/>
              </w:rPr>
              <w:t xml:space="preserve"> ще бъде изискано като пояснителна информация.</w:t>
            </w:r>
          </w:p>
          <w:p w14:paraId="71216134" w14:textId="32218CF9" w:rsidR="00C036AE" w:rsidRPr="00BC39C3" w:rsidRDefault="00C036AE" w:rsidP="00C036AE">
            <w:pPr>
              <w:jc w:val="both"/>
              <w:rPr>
                <w:snapToGrid/>
                <w:szCs w:val="24"/>
                <w:lang w:val="bg-BG"/>
              </w:rPr>
            </w:pPr>
            <w:r w:rsidRPr="00BC39C3">
              <w:rPr>
                <w:snapToGrid/>
                <w:szCs w:val="24"/>
                <w:lang w:val="bg-BG"/>
              </w:rPr>
              <w:t xml:space="preserve">Решението на </w:t>
            </w:r>
            <w:proofErr w:type="spellStart"/>
            <w:r w:rsidRPr="00BC39C3">
              <w:rPr>
                <w:snapToGrid/>
                <w:szCs w:val="24"/>
                <w:lang w:val="bg-BG"/>
              </w:rPr>
              <w:t>ОбС</w:t>
            </w:r>
            <w:proofErr w:type="spellEnd"/>
            <w:r w:rsidRPr="00BC39C3">
              <w:rPr>
                <w:snapToGrid/>
                <w:szCs w:val="24"/>
                <w:lang w:val="bg-BG"/>
              </w:rPr>
              <w:t xml:space="preserve"> </w:t>
            </w:r>
            <w:r>
              <w:rPr>
                <w:snapToGrid/>
                <w:szCs w:val="24"/>
                <w:lang w:val="bg-BG"/>
              </w:rPr>
              <w:t>за</w:t>
            </w:r>
            <w:r w:rsidRPr="00BC39C3">
              <w:rPr>
                <w:snapToGrid/>
                <w:szCs w:val="24"/>
                <w:lang w:val="bg-BG"/>
              </w:rPr>
              <w:t xml:space="preserve"> партньора следва да се представи в срока, определен от оценителната комисия.</w:t>
            </w:r>
          </w:p>
          <w:p w14:paraId="289AFB22" w14:textId="326054F2" w:rsidR="00C036AE" w:rsidRPr="00243B75" w:rsidRDefault="00C036AE" w:rsidP="002C0048">
            <w:pPr>
              <w:spacing w:after="120"/>
              <w:jc w:val="both"/>
              <w:rPr>
                <w:b/>
                <w:snapToGrid/>
                <w:color w:val="000000"/>
                <w:szCs w:val="24"/>
                <w:lang w:val="bg-BG" w:eastAsia="bg-BG"/>
              </w:rPr>
            </w:pPr>
            <w:r w:rsidRPr="00570B51">
              <w:rPr>
                <w:snapToGrid/>
                <w:szCs w:val="24"/>
                <w:lang w:val="bg-BG"/>
              </w:rPr>
              <w:t xml:space="preserve">В случай че в </w:t>
            </w:r>
            <w:r w:rsidR="002C0048">
              <w:rPr>
                <w:snapToGrid/>
                <w:szCs w:val="24"/>
                <w:lang w:val="bg-BG"/>
              </w:rPr>
              <w:t>срока за прием на проектни предложения</w:t>
            </w:r>
            <w:r w:rsidRPr="00570B51">
              <w:rPr>
                <w:snapToGrid/>
                <w:szCs w:val="24"/>
                <w:lang w:val="bg-BG"/>
              </w:rPr>
              <w:t xml:space="preserve"> не е предви</w:t>
            </w:r>
            <w:r w:rsidRPr="00EF37CF">
              <w:rPr>
                <w:snapToGrid/>
                <w:szCs w:val="24"/>
                <w:lang w:val="bg-BG"/>
              </w:rPr>
              <w:t>дена сесия на Общинския съвет, е допустимо решението да бъде представено по време на оценката или преди сключване на договор.</w:t>
            </w:r>
          </w:p>
        </w:tc>
      </w:tr>
      <w:tr w:rsidR="00C036AE" w:rsidRPr="007B300A" w14:paraId="6545164A" w14:textId="77777777" w:rsidTr="002F5438">
        <w:tc>
          <w:tcPr>
            <w:tcW w:w="14884" w:type="dxa"/>
            <w:gridSpan w:val="9"/>
            <w:tcBorders>
              <w:top w:val="single" w:sz="4" w:space="0" w:color="auto"/>
              <w:left w:val="single" w:sz="4" w:space="0" w:color="auto"/>
              <w:bottom w:val="single" w:sz="4" w:space="0" w:color="auto"/>
              <w:right w:val="single" w:sz="4" w:space="0" w:color="auto"/>
            </w:tcBorders>
            <w:shd w:val="clear" w:color="auto" w:fill="D9D9D9"/>
          </w:tcPr>
          <w:p w14:paraId="5D2F7D19" w14:textId="77777777" w:rsidR="00C036AE" w:rsidRPr="007C33A4" w:rsidRDefault="00C036AE" w:rsidP="00C036AE">
            <w:pPr>
              <w:autoSpaceDE w:val="0"/>
              <w:autoSpaceDN w:val="0"/>
              <w:adjustRightInd w:val="0"/>
              <w:ind w:right="140"/>
              <w:jc w:val="center"/>
              <w:rPr>
                <w:bCs/>
                <w:snapToGrid/>
                <w:szCs w:val="24"/>
                <w:lang w:val="ru-RU"/>
              </w:rPr>
            </w:pPr>
            <w:r w:rsidRPr="007C33A4">
              <w:rPr>
                <w:bCs/>
                <w:snapToGrid/>
                <w:szCs w:val="24"/>
                <w:lang w:val="bg-BG"/>
              </w:rPr>
              <w:t xml:space="preserve">ГРУПА </w:t>
            </w:r>
            <w:r w:rsidRPr="007C33A4">
              <w:rPr>
                <w:bCs/>
                <w:snapToGrid/>
                <w:szCs w:val="24"/>
                <w:lang w:val="en-US"/>
              </w:rPr>
              <w:t>I</w:t>
            </w:r>
            <w:r>
              <w:rPr>
                <w:bCs/>
                <w:snapToGrid/>
                <w:szCs w:val="24"/>
                <w:lang w:val="bg-BG"/>
              </w:rPr>
              <w:t>V</w:t>
            </w:r>
            <w:r w:rsidRPr="007C33A4">
              <w:rPr>
                <w:bCs/>
                <w:snapToGrid/>
                <w:szCs w:val="24"/>
                <w:lang w:val="ru-RU"/>
              </w:rPr>
              <w:t xml:space="preserve">. АДМИНИСТРАТИВНО СЪОТВЕТСТВИЕ И ДОПУСТИМОСТ НА </w:t>
            </w:r>
            <w:r w:rsidRPr="007C33A4">
              <w:rPr>
                <w:b/>
                <w:bCs/>
                <w:snapToGrid/>
                <w:szCs w:val="24"/>
                <w:lang w:val="bg-BG"/>
              </w:rPr>
              <w:t>КАНДИДАТА</w:t>
            </w:r>
            <w:r w:rsidRPr="007C33A4">
              <w:rPr>
                <w:b/>
                <w:bCs/>
                <w:snapToGrid/>
                <w:szCs w:val="24"/>
                <w:lang w:val="ru-RU"/>
              </w:rPr>
              <w:t xml:space="preserve"> </w:t>
            </w:r>
            <w:r w:rsidRPr="007C33A4">
              <w:rPr>
                <w:bCs/>
                <w:snapToGrid/>
                <w:szCs w:val="24"/>
                <w:lang w:val="ru-RU"/>
              </w:rPr>
              <w:t>–</w:t>
            </w:r>
          </w:p>
          <w:p w14:paraId="01DF0EBD" w14:textId="77777777" w:rsidR="00C036AE" w:rsidRPr="007C33A4" w:rsidRDefault="00C036AE" w:rsidP="00C036AE">
            <w:pPr>
              <w:autoSpaceDE w:val="0"/>
              <w:autoSpaceDN w:val="0"/>
              <w:adjustRightInd w:val="0"/>
              <w:ind w:right="140"/>
              <w:jc w:val="center"/>
              <w:rPr>
                <w:snapToGrid/>
                <w:szCs w:val="24"/>
                <w:lang w:val="bg-BG"/>
              </w:rPr>
            </w:pPr>
            <w:r w:rsidRPr="007C33A4">
              <w:rPr>
                <w:snapToGrid/>
                <w:szCs w:val="24"/>
                <w:lang w:val="ru-RU"/>
              </w:rPr>
              <w:t>ИЗИСКВАНИЯ</w:t>
            </w:r>
            <w:r w:rsidRPr="007C33A4">
              <w:rPr>
                <w:snapToGrid/>
                <w:szCs w:val="24"/>
                <w:lang w:val="bg-BG"/>
              </w:rPr>
              <w:t xml:space="preserve"> ЗА ДОПУСТИМОСТ НА КАНДИДАТА (съгласно т. 11.2. от Условията за кандидатстване)</w:t>
            </w:r>
          </w:p>
        </w:tc>
      </w:tr>
      <w:tr w:rsidR="00C036AE" w:rsidRPr="007B300A" w14:paraId="19745BCA" w14:textId="77777777" w:rsidTr="002F5438">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675067A" w14:textId="77777777" w:rsidR="00C036AE" w:rsidRPr="00BC39C3" w:rsidRDefault="00C036AE" w:rsidP="00C036AE">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2864EE2" w14:textId="77777777" w:rsidR="00C036AE" w:rsidRPr="007C16C1" w:rsidRDefault="00C036AE" w:rsidP="00C036AE">
            <w:pPr>
              <w:jc w:val="center"/>
              <w:rPr>
                <w:b/>
                <w:snapToGrid/>
                <w:szCs w:val="24"/>
                <w:lang w:val="bg-BG"/>
              </w:rPr>
            </w:pPr>
            <w:r w:rsidRPr="007C16C1">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58D28C4" w14:textId="77777777" w:rsidR="00C036AE" w:rsidRPr="007C16C1" w:rsidRDefault="00C036AE" w:rsidP="00C036AE">
            <w:pPr>
              <w:jc w:val="center"/>
              <w:rPr>
                <w:b/>
                <w:snapToGrid/>
                <w:szCs w:val="24"/>
                <w:lang w:val="bg-BG"/>
              </w:rPr>
            </w:pPr>
            <w:r w:rsidRPr="007C16C1">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3361BA00" w14:textId="77777777" w:rsidR="00C036AE" w:rsidRPr="007C16C1" w:rsidRDefault="00C036AE" w:rsidP="00C036AE">
            <w:pPr>
              <w:jc w:val="center"/>
              <w:rPr>
                <w:b/>
                <w:snapToGrid/>
                <w:szCs w:val="24"/>
                <w:lang w:val="bg-BG"/>
              </w:rPr>
            </w:pPr>
            <w:r w:rsidRPr="007C16C1">
              <w:rPr>
                <w:b/>
                <w:snapToGrid/>
                <w:szCs w:val="24"/>
                <w:lang w:val="bg-BG"/>
              </w:rPr>
              <w:t>Н/П</w:t>
            </w:r>
          </w:p>
        </w:tc>
        <w:tc>
          <w:tcPr>
            <w:tcW w:w="6520" w:type="dxa"/>
            <w:tcBorders>
              <w:top w:val="single" w:sz="4" w:space="0" w:color="auto"/>
              <w:left w:val="single" w:sz="4" w:space="0" w:color="auto"/>
              <w:bottom w:val="single" w:sz="4" w:space="0" w:color="auto"/>
              <w:right w:val="single" w:sz="4" w:space="0" w:color="auto"/>
            </w:tcBorders>
            <w:shd w:val="clear" w:color="auto" w:fill="F2F2F2"/>
            <w:vAlign w:val="center"/>
          </w:tcPr>
          <w:p w14:paraId="472960D3" w14:textId="77777777" w:rsidR="00C036AE" w:rsidRPr="00640CBC" w:rsidRDefault="00C036AE" w:rsidP="00C036AE">
            <w:pPr>
              <w:autoSpaceDE w:val="0"/>
              <w:autoSpaceDN w:val="0"/>
              <w:adjustRightInd w:val="0"/>
              <w:jc w:val="center"/>
              <w:rPr>
                <w:b/>
                <w:caps/>
                <w:snapToGrid/>
                <w:color w:val="000000"/>
                <w:szCs w:val="24"/>
                <w:lang w:val="bg-BG" w:eastAsia="bg-BG"/>
              </w:rPr>
            </w:pPr>
            <w:r w:rsidRPr="007C33A4">
              <w:rPr>
                <w:b/>
                <w:snapToGrid/>
                <w:color w:val="000000"/>
                <w:szCs w:val="24"/>
                <w:lang w:val="bg-BG" w:eastAsia="bg-BG"/>
              </w:rPr>
              <w:t>Източник на информация и принципни действия</w:t>
            </w:r>
          </w:p>
        </w:tc>
      </w:tr>
      <w:tr w:rsidR="00C036AE" w:rsidRPr="007B300A" w14:paraId="278C7BBB" w14:textId="77777777" w:rsidTr="002F5438">
        <w:tc>
          <w:tcPr>
            <w:tcW w:w="6494" w:type="dxa"/>
            <w:gridSpan w:val="4"/>
            <w:tcBorders>
              <w:top w:val="single" w:sz="4" w:space="0" w:color="auto"/>
              <w:left w:val="single" w:sz="4" w:space="0" w:color="auto"/>
              <w:bottom w:val="single" w:sz="4" w:space="0" w:color="auto"/>
              <w:right w:val="single" w:sz="4" w:space="0" w:color="auto"/>
            </w:tcBorders>
          </w:tcPr>
          <w:p w14:paraId="1FF225C2" w14:textId="23CCA803" w:rsidR="00C036AE" w:rsidRPr="00BC39C3" w:rsidRDefault="00C036AE" w:rsidP="00C036AE">
            <w:pPr>
              <w:autoSpaceDE w:val="0"/>
              <w:autoSpaceDN w:val="0"/>
              <w:adjustRightInd w:val="0"/>
              <w:spacing w:after="120"/>
              <w:jc w:val="both"/>
              <w:rPr>
                <w:b/>
                <w:snapToGrid/>
                <w:color w:val="000000"/>
                <w:szCs w:val="24"/>
                <w:lang w:val="bg-BG" w:eastAsia="bg-BG"/>
              </w:rPr>
            </w:pPr>
            <w:r>
              <w:rPr>
                <w:b/>
                <w:snapToGrid/>
                <w:color w:val="000000"/>
                <w:szCs w:val="24"/>
                <w:lang w:val="bg-BG" w:eastAsia="bg-BG"/>
              </w:rPr>
              <w:lastRenderedPageBreak/>
              <w:t>1.</w:t>
            </w:r>
            <w:r w:rsidRPr="00BC39C3">
              <w:rPr>
                <w:b/>
                <w:snapToGrid/>
                <w:color w:val="000000"/>
                <w:szCs w:val="24"/>
                <w:lang w:val="bg-BG" w:eastAsia="bg-BG"/>
              </w:rPr>
              <w:t>Кандидатът е някое от изброените лица:</w:t>
            </w:r>
          </w:p>
          <w:p w14:paraId="7250E9A8" w14:textId="77777777" w:rsidR="00C036AE" w:rsidRPr="0087627D" w:rsidRDefault="00C036AE" w:rsidP="00C036AE">
            <w:pPr>
              <w:numPr>
                <w:ilvl w:val="0"/>
                <w:numId w:val="49"/>
              </w:numPr>
              <w:autoSpaceDE w:val="0"/>
              <w:autoSpaceDN w:val="0"/>
              <w:adjustRightInd w:val="0"/>
              <w:jc w:val="both"/>
              <w:rPr>
                <w:snapToGrid/>
                <w:color w:val="000000"/>
                <w:szCs w:val="24"/>
                <w:lang w:val="bg-BG" w:eastAsia="bg-BG"/>
              </w:rPr>
            </w:pPr>
            <w:r w:rsidRPr="0087627D">
              <w:rPr>
                <w:snapToGrid/>
                <w:color w:val="000000"/>
                <w:szCs w:val="24"/>
                <w:lang w:val="bg-BG" w:eastAsia="bg-BG"/>
              </w:rPr>
              <w:t>- Доставчици на социални услуги ;</w:t>
            </w:r>
          </w:p>
          <w:p w14:paraId="2520BD1B" w14:textId="77777777" w:rsidR="00C036AE" w:rsidRPr="0087627D" w:rsidRDefault="00C036AE" w:rsidP="00C036AE">
            <w:pPr>
              <w:numPr>
                <w:ilvl w:val="0"/>
                <w:numId w:val="49"/>
              </w:numPr>
              <w:autoSpaceDE w:val="0"/>
              <w:autoSpaceDN w:val="0"/>
              <w:adjustRightInd w:val="0"/>
              <w:jc w:val="both"/>
              <w:rPr>
                <w:snapToGrid/>
                <w:color w:val="000000"/>
                <w:szCs w:val="24"/>
                <w:lang w:val="bg-BG" w:eastAsia="bg-BG"/>
              </w:rPr>
            </w:pPr>
            <w:r w:rsidRPr="0087627D">
              <w:rPr>
                <w:snapToGrid/>
                <w:color w:val="000000"/>
                <w:szCs w:val="24"/>
                <w:lang w:val="bg-BG" w:eastAsia="bg-BG"/>
              </w:rPr>
              <w:t>- Доставчици на здравни услуги;</w:t>
            </w:r>
          </w:p>
          <w:p w14:paraId="47170CE4" w14:textId="1C060735" w:rsidR="00C036AE" w:rsidRPr="0087627D" w:rsidRDefault="00C036AE" w:rsidP="00C036AE">
            <w:pPr>
              <w:numPr>
                <w:ilvl w:val="0"/>
                <w:numId w:val="49"/>
              </w:numPr>
              <w:autoSpaceDE w:val="0"/>
              <w:autoSpaceDN w:val="0"/>
              <w:adjustRightInd w:val="0"/>
              <w:jc w:val="both"/>
              <w:rPr>
                <w:snapToGrid/>
                <w:color w:val="000000"/>
                <w:szCs w:val="24"/>
                <w:lang w:val="bg-BG" w:eastAsia="bg-BG"/>
              </w:rPr>
            </w:pPr>
            <w:r w:rsidRPr="0087627D">
              <w:rPr>
                <w:snapToGrid/>
                <w:color w:val="000000"/>
                <w:szCs w:val="24"/>
                <w:lang w:val="bg-BG" w:eastAsia="bg-BG"/>
              </w:rPr>
              <w:t>- Общин</w:t>
            </w:r>
            <w:r>
              <w:rPr>
                <w:snapToGrid/>
                <w:color w:val="000000"/>
                <w:szCs w:val="24"/>
                <w:lang w:val="bg-BG" w:eastAsia="bg-BG"/>
              </w:rPr>
              <w:t>а Марица</w:t>
            </w:r>
            <w:r w:rsidRPr="0087627D">
              <w:rPr>
                <w:snapToGrid/>
                <w:color w:val="000000"/>
                <w:szCs w:val="24"/>
                <w:lang w:val="bg-BG" w:eastAsia="bg-BG"/>
              </w:rPr>
              <w:t xml:space="preserve">; </w:t>
            </w:r>
          </w:p>
          <w:p w14:paraId="238D2EFC" w14:textId="2E4F4622" w:rsidR="00C036AE" w:rsidRPr="0087627D" w:rsidRDefault="00C036AE" w:rsidP="00C036AE">
            <w:pPr>
              <w:autoSpaceDE w:val="0"/>
              <w:autoSpaceDN w:val="0"/>
              <w:adjustRightInd w:val="0"/>
              <w:ind w:left="720"/>
              <w:jc w:val="both"/>
              <w:rPr>
                <w:snapToGrid/>
                <w:color w:val="000000"/>
                <w:szCs w:val="24"/>
                <w:lang w:val="bg-BG" w:eastAsia="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A5043CC" w14:textId="77777777" w:rsidR="00C036AE" w:rsidRPr="00B25D2D" w:rsidRDefault="00C036AE" w:rsidP="00C036A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445E989" w14:textId="77777777" w:rsidR="00C036AE" w:rsidRPr="00B25D2D" w:rsidRDefault="00C036AE" w:rsidP="00C036A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1D137F" w14:textId="77777777" w:rsidR="00C036AE" w:rsidRPr="00B25D2D" w:rsidRDefault="00C036AE" w:rsidP="00C036AE">
            <w:pPr>
              <w:spacing w:after="160" w:line="259" w:lineRule="auto"/>
              <w:jc w:val="center"/>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B81CA2D" w14:textId="61D4E937" w:rsidR="00C036AE" w:rsidRPr="00BC39C3" w:rsidRDefault="00C036AE" w:rsidP="00C036AE">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Формуляр за кандидатстване</w:t>
            </w:r>
            <w:r>
              <w:rPr>
                <w:snapToGrid/>
                <w:szCs w:val="24"/>
                <w:lang w:val="bg-BG"/>
              </w:rPr>
              <w:t xml:space="preserve"> </w:t>
            </w:r>
            <w:r w:rsidRPr="00BC39C3">
              <w:rPr>
                <w:snapToGrid/>
                <w:szCs w:val="24"/>
                <w:lang w:val="bg-BG"/>
              </w:rPr>
              <w:t>в ИСУН 2020</w:t>
            </w:r>
            <w:r>
              <w:rPr>
                <w:snapToGrid/>
                <w:szCs w:val="24"/>
                <w:lang w:val="bg-BG"/>
              </w:rPr>
              <w:t>;</w:t>
            </w:r>
            <w:r w:rsidRPr="00BC39C3">
              <w:rPr>
                <w:snapToGrid/>
                <w:szCs w:val="24"/>
                <w:lang w:val="bg-BG"/>
              </w:rPr>
              <w:t xml:space="preserve"> удостоверение за актуално състояние на организацията</w:t>
            </w:r>
            <w:r>
              <w:rPr>
                <w:snapToGrid/>
                <w:szCs w:val="24"/>
                <w:lang w:val="bg-BG"/>
              </w:rPr>
              <w:t xml:space="preserve">; </w:t>
            </w:r>
            <w:r w:rsidRPr="00BC39C3">
              <w:rPr>
                <w:snapToGrid/>
                <w:szCs w:val="24"/>
                <w:lang w:val="bg-BG"/>
              </w:rPr>
              <w:t>Търговски регистър</w:t>
            </w:r>
            <w:r>
              <w:rPr>
                <w:snapToGrid/>
                <w:szCs w:val="24"/>
                <w:lang w:val="bg-BG"/>
              </w:rPr>
              <w:t xml:space="preserve"> </w:t>
            </w:r>
            <w:r w:rsidRPr="005072ED">
              <w:rPr>
                <w:snapToGrid/>
                <w:szCs w:val="24"/>
                <w:lang w:val="bg-BG"/>
              </w:rPr>
              <w:t>и регистър на юридическите лица с нестопанска цел</w:t>
            </w:r>
            <w:r>
              <w:rPr>
                <w:snapToGrid/>
                <w:szCs w:val="24"/>
                <w:lang w:val="bg-BG"/>
              </w:rPr>
              <w:t>, други публични регистри</w:t>
            </w:r>
            <w:r w:rsidRPr="00BC39C3">
              <w:rPr>
                <w:snapToGrid/>
                <w:szCs w:val="24"/>
                <w:lang w:val="bg-BG"/>
              </w:rPr>
              <w:t>.</w:t>
            </w:r>
          </w:p>
          <w:p w14:paraId="2D35EE6D" w14:textId="77777777" w:rsidR="00C036AE" w:rsidRPr="00540FD2" w:rsidRDefault="00C036AE" w:rsidP="00C036AE">
            <w:pPr>
              <w:spacing w:after="120"/>
              <w:jc w:val="both"/>
              <w:rPr>
                <w:snapToGrid/>
                <w:szCs w:val="24"/>
                <w:u w:val="single"/>
                <w:lang w:val="bg-BG"/>
              </w:rPr>
            </w:pPr>
            <w:r w:rsidRPr="00540FD2">
              <w:rPr>
                <w:snapToGrid/>
                <w:szCs w:val="24"/>
                <w:u w:val="single"/>
                <w:lang w:val="bg-BG"/>
              </w:rPr>
              <w:t>Принципни действия:</w:t>
            </w:r>
          </w:p>
          <w:p w14:paraId="0908896B" w14:textId="3881E5B1" w:rsidR="00C036AE" w:rsidRPr="00831AD5" w:rsidRDefault="00C036AE" w:rsidP="00C036AE">
            <w:pPr>
              <w:jc w:val="both"/>
              <w:rPr>
                <w:rFonts w:eastAsia="Calibri"/>
                <w:b/>
                <w:snapToGrid/>
                <w:szCs w:val="24"/>
                <w:lang w:val="bg-BG"/>
              </w:rPr>
            </w:pPr>
            <w:r w:rsidRPr="00BC39C3">
              <w:rPr>
                <w:b/>
                <w:snapToGrid/>
                <w:szCs w:val="24"/>
                <w:lang w:val="bg-BG"/>
              </w:rPr>
              <w:t>В случай че кандидатът не е някое от изброените лица, проектното предложение ще бъде отхвърлено!</w:t>
            </w:r>
          </w:p>
        </w:tc>
      </w:tr>
      <w:tr w:rsidR="00C036AE" w:rsidRPr="007B300A" w14:paraId="764AA24C" w14:textId="77777777" w:rsidTr="002F5438">
        <w:tc>
          <w:tcPr>
            <w:tcW w:w="6494" w:type="dxa"/>
            <w:gridSpan w:val="4"/>
            <w:tcBorders>
              <w:top w:val="single" w:sz="4" w:space="0" w:color="auto"/>
              <w:left w:val="single" w:sz="4" w:space="0" w:color="auto"/>
              <w:bottom w:val="single" w:sz="4" w:space="0" w:color="auto"/>
              <w:right w:val="single" w:sz="4" w:space="0" w:color="auto"/>
            </w:tcBorders>
          </w:tcPr>
          <w:p w14:paraId="6930D2E4" w14:textId="1DE29541" w:rsidR="00C036AE" w:rsidRDefault="00C036AE" w:rsidP="00C036AE">
            <w:pPr>
              <w:autoSpaceDE w:val="0"/>
              <w:autoSpaceDN w:val="0"/>
              <w:adjustRightInd w:val="0"/>
              <w:spacing w:after="120"/>
              <w:jc w:val="both"/>
              <w:rPr>
                <w:snapToGrid/>
                <w:color w:val="000000"/>
                <w:szCs w:val="24"/>
                <w:lang w:val="bg-BG" w:eastAsia="bg-BG"/>
              </w:rPr>
            </w:pPr>
            <w:r>
              <w:rPr>
                <w:snapToGrid/>
                <w:color w:val="000000"/>
                <w:szCs w:val="24"/>
                <w:lang w:val="bg-BG" w:eastAsia="bg-BG"/>
              </w:rPr>
              <w:t xml:space="preserve">2. </w:t>
            </w:r>
            <w:r w:rsidRPr="00BC39C3">
              <w:rPr>
                <w:snapToGrid/>
                <w:color w:val="000000"/>
                <w:szCs w:val="24"/>
                <w:lang w:val="bg-BG" w:eastAsia="bg-BG"/>
              </w:rPr>
              <w:t xml:space="preserve">Кандидатът е лице със самостоятелна </w:t>
            </w:r>
            <w:proofErr w:type="spellStart"/>
            <w:r w:rsidRPr="00BC39C3">
              <w:rPr>
                <w:snapToGrid/>
                <w:color w:val="000000"/>
                <w:szCs w:val="24"/>
                <w:lang w:val="bg-BG" w:eastAsia="bg-BG"/>
              </w:rPr>
              <w:t>правосубектност</w:t>
            </w:r>
            <w:proofErr w:type="spellEnd"/>
            <w:r w:rsidRPr="00BC39C3">
              <w:rPr>
                <w:snapToGrid/>
                <w:color w:val="000000"/>
                <w:szCs w:val="24"/>
                <w:lang w:val="bg-BG" w:eastAsia="bg-BG"/>
              </w:rPr>
              <w:t>, регистрирано и имащо право да осъществява дейност на територията на Република България в съответствие с действащото българско законодателство</w:t>
            </w:r>
            <w:r w:rsidRPr="00744CA3">
              <w:rPr>
                <w:snapToGrid/>
                <w:color w:val="000000"/>
                <w:szCs w:val="24"/>
                <w:lang w:val="bg-BG" w:eastAsia="bg-BG"/>
              </w:rPr>
              <w:t xml:space="preserve">, </w:t>
            </w:r>
            <w:r>
              <w:rPr>
                <w:snapToGrid/>
                <w:color w:val="000000"/>
                <w:szCs w:val="24"/>
                <w:lang w:val="bg-BG" w:eastAsia="bg-BG"/>
              </w:rPr>
              <w:t>и</w:t>
            </w:r>
            <w:r w:rsidRPr="00744CA3">
              <w:rPr>
                <w:snapToGrid/>
                <w:color w:val="000000"/>
                <w:szCs w:val="24"/>
                <w:lang w:val="bg-BG" w:eastAsia="bg-BG"/>
              </w:rPr>
              <w:t xml:space="preserve"> </w:t>
            </w:r>
            <w:r w:rsidRPr="00744CA3">
              <w:rPr>
                <w:szCs w:val="24"/>
                <w:lang w:val="bg-BG"/>
              </w:rPr>
              <w:t>има седалище и адрес на управление на територията на действие на МИГ</w:t>
            </w:r>
            <w:r w:rsidRPr="00BC39C3">
              <w:rPr>
                <w:snapToGrid/>
                <w:color w:val="000000"/>
                <w:szCs w:val="24"/>
                <w:lang w:val="bg-BG" w:eastAsia="bg-BG"/>
              </w:rPr>
              <w:t xml:space="preserve"> </w:t>
            </w:r>
          </w:p>
          <w:p w14:paraId="53736EB4" w14:textId="6ECA5965" w:rsidR="00C036AE" w:rsidRPr="00B25D2D" w:rsidRDefault="00C036AE" w:rsidP="00C036AE">
            <w:pPr>
              <w:autoSpaceDE w:val="0"/>
              <w:autoSpaceDN w:val="0"/>
              <w:adjustRightInd w:val="0"/>
              <w:spacing w:after="120"/>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0E6ACAF5" w14:textId="77777777" w:rsidR="00C036AE" w:rsidRPr="00B25D2D" w:rsidRDefault="00C036AE" w:rsidP="00C036A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1F8CB22" w14:textId="77777777" w:rsidR="00C036AE" w:rsidRPr="00B25D2D" w:rsidRDefault="00C036AE" w:rsidP="00C036A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0959EAF" w14:textId="77777777" w:rsidR="00C036AE" w:rsidRPr="00B25D2D" w:rsidRDefault="00C036AE" w:rsidP="00C036AE">
            <w:pPr>
              <w:spacing w:after="160" w:line="259" w:lineRule="auto"/>
              <w:jc w:val="center"/>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6F5766A" w14:textId="0272889D" w:rsidR="00C036AE" w:rsidRPr="00BC39C3" w:rsidRDefault="00C036AE" w:rsidP="00C036AE">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w:t>
            </w:r>
            <w:r>
              <w:rPr>
                <w:snapToGrid/>
                <w:color w:val="000000"/>
                <w:szCs w:val="24"/>
                <w:lang w:val="bg-BG" w:eastAsia="bg-BG"/>
              </w:rPr>
              <w:t>–</w:t>
            </w:r>
            <w:r w:rsidRPr="00BC39C3">
              <w:rPr>
                <w:snapToGrid/>
                <w:color w:val="000000"/>
                <w:szCs w:val="24"/>
                <w:lang w:val="bg-BG" w:eastAsia="bg-BG"/>
              </w:rPr>
              <w:t xml:space="preserve"> Удостоверение за актуално състояние на организацията/Търговски регистър</w:t>
            </w:r>
            <w:r>
              <w:rPr>
                <w:snapToGrid/>
                <w:color w:val="000000"/>
                <w:szCs w:val="24"/>
                <w:lang w:val="bg-BG" w:eastAsia="bg-BG"/>
              </w:rPr>
              <w:t xml:space="preserve"> </w:t>
            </w:r>
            <w:r w:rsidRPr="005072ED">
              <w:rPr>
                <w:snapToGrid/>
                <w:color w:val="000000"/>
                <w:szCs w:val="24"/>
                <w:lang w:val="bg-BG" w:eastAsia="bg-BG"/>
              </w:rPr>
              <w:t>и регистър на юридическите лица с нестопанска цел</w:t>
            </w:r>
            <w:r>
              <w:rPr>
                <w:snapToGrid/>
                <w:color w:val="000000"/>
                <w:szCs w:val="24"/>
                <w:lang w:val="bg-BG" w:eastAsia="bg-BG"/>
              </w:rPr>
              <w:t>, други публични регистри</w:t>
            </w:r>
            <w:r w:rsidRPr="00BC39C3">
              <w:rPr>
                <w:snapToGrid/>
                <w:color w:val="000000"/>
                <w:szCs w:val="24"/>
                <w:lang w:val="bg-BG" w:eastAsia="bg-BG"/>
              </w:rPr>
              <w:t>.</w:t>
            </w:r>
          </w:p>
          <w:p w14:paraId="41CCAE5A" w14:textId="77777777" w:rsidR="00C036AE" w:rsidRPr="001B1FBC" w:rsidRDefault="00C036AE" w:rsidP="00C036AE">
            <w:pPr>
              <w:autoSpaceDE w:val="0"/>
              <w:autoSpaceDN w:val="0"/>
              <w:adjustRightInd w:val="0"/>
              <w:spacing w:after="120"/>
              <w:jc w:val="both"/>
              <w:rPr>
                <w:snapToGrid/>
                <w:color w:val="000000"/>
                <w:szCs w:val="24"/>
                <w:u w:val="single"/>
                <w:lang w:val="bg-BG" w:eastAsia="bg-BG"/>
              </w:rPr>
            </w:pPr>
            <w:r w:rsidRPr="001B1FBC">
              <w:rPr>
                <w:snapToGrid/>
                <w:color w:val="000000"/>
                <w:szCs w:val="24"/>
                <w:u w:val="single"/>
                <w:lang w:val="bg-BG" w:eastAsia="bg-BG"/>
              </w:rPr>
              <w:t>Принципни действия:</w:t>
            </w:r>
          </w:p>
          <w:p w14:paraId="6449979F" w14:textId="2DE9AEA6" w:rsidR="00C036AE" w:rsidRPr="00BC39C3" w:rsidRDefault="00C036AE" w:rsidP="00C036AE">
            <w:pPr>
              <w:tabs>
                <w:tab w:val="left" w:pos="1421"/>
              </w:tabs>
              <w:spacing w:after="160" w:line="259" w:lineRule="auto"/>
              <w:rPr>
                <w:snapToGrid/>
                <w:szCs w:val="24"/>
                <w:lang w:val="bg-BG"/>
              </w:rPr>
            </w:pPr>
            <w:r w:rsidRPr="00BC39C3">
              <w:rPr>
                <w:b/>
                <w:snapToGrid/>
                <w:szCs w:val="24"/>
                <w:lang w:val="bg-BG"/>
              </w:rPr>
              <w:t>В случай че кандидатът не отговаря на условието, проектното предложение ще бъде отхвърлено!</w:t>
            </w:r>
          </w:p>
        </w:tc>
      </w:tr>
      <w:tr w:rsidR="00C036AE" w:rsidRPr="007B300A" w14:paraId="7078A70D" w14:textId="77777777" w:rsidTr="002F5438">
        <w:tc>
          <w:tcPr>
            <w:tcW w:w="6494" w:type="dxa"/>
            <w:gridSpan w:val="4"/>
            <w:tcBorders>
              <w:top w:val="single" w:sz="4" w:space="0" w:color="auto"/>
              <w:left w:val="single" w:sz="4" w:space="0" w:color="auto"/>
              <w:bottom w:val="single" w:sz="4" w:space="0" w:color="auto"/>
              <w:right w:val="single" w:sz="4" w:space="0" w:color="auto"/>
            </w:tcBorders>
          </w:tcPr>
          <w:p w14:paraId="28414143" w14:textId="77777777" w:rsidR="00C036AE" w:rsidRPr="00B25D2D" w:rsidRDefault="00C036AE" w:rsidP="00C036AE">
            <w:pPr>
              <w:autoSpaceDE w:val="0"/>
              <w:autoSpaceDN w:val="0"/>
              <w:adjustRightInd w:val="0"/>
              <w:spacing w:after="120"/>
              <w:jc w:val="both"/>
              <w:rPr>
                <w:rFonts w:eastAsia="Calibri"/>
                <w:b/>
                <w:snapToGrid/>
                <w:szCs w:val="24"/>
                <w:lang w:val="bg-BG"/>
              </w:rPr>
            </w:pPr>
            <w:r>
              <w:rPr>
                <w:snapToGrid/>
                <w:color w:val="000000"/>
                <w:szCs w:val="24"/>
                <w:lang w:val="bg-BG" w:eastAsia="bg-BG"/>
              </w:rPr>
              <w:t>3.</w:t>
            </w:r>
            <w:r w:rsidRPr="00BC39C3">
              <w:rPr>
                <w:snapToGrid/>
                <w:color w:val="000000"/>
                <w:szCs w:val="24"/>
                <w:lang w:val="bg-BG" w:eastAsia="bg-BG"/>
              </w:rPr>
              <w:t>Кандидатът отговаря на изискванията за предоставяне на минимални помощи, в съответствие с Регламент (ЕС) № 1407/</w:t>
            </w:r>
            <w:r w:rsidRPr="000C733C">
              <w:rPr>
                <w:snapToGrid/>
                <w:color w:val="000000"/>
                <w:szCs w:val="24"/>
                <w:lang w:val="bg-BG" w:eastAsia="bg-BG"/>
              </w:rPr>
              <w:t>2013 (ако е приложимо).</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6A71605C" w14:textId="77777777" w:rsidR="00C036AE" w:rsidRPr="00B25D2D" w:rsidRDefault="00C036AE" w:rsidP="00C036A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A8A8C08" w14:textId="77777777" w:rsidR="00C036AE" w:rsidRPr="00B25D2D" w:rsidRDefault="00C036AE" w:rsidP="00C036A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2AC3E1" w14:textId="77777777" w:rsidR="00C036AE" w:rsidRPr="00B25D2D" w:rsidRDefault="00C036AE" w:rsidP="00C036AE">
            <w:pPr>
              <w:spacing w:after="160" w:line="259" w:lineRule="auto"/>
              <w:jc w:val="center"/>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3A978B1" w14:textId="4CA379B6" w:rsidR="00C036AE" w:rsidRPr="00BC39C3" w:rsidRDefault="00C036AE" w:rsidP="00C036AE">
            <w:pPr>
              <w:spacing w:after="120"/>
              <w:jc w:val="both"/>
              <w:rPr>
                <w:snapToGrid/>
                <w:szCs w:val="24"/>
                <w:lang w:val="bg-BG"/>
              </w:rPr>
            </w:pPr>
            <w:r w:rsidRPr="00BC39C3">
              <w:rPr>
                <w:snapToGrid/>
                <w:szCs w:val="24"/>
                <w:lang w:val="bg-BG"/>
              </w:rPr>
              <w:t>Източник на информация – Формуляр за кандидатстване</w:t>
            </w:r>
            <w:r>
              <w:rPr>
                <w:snapToGrid/>
                <w:szCs w:val="24"/>
                <w:lang w:val="bg-BG"/>
              </w:rPr>
              <w:t xml:space="preserve"> и</w:t>
            </w:r>
            <w:r w:rsidRPr="00BC39C3">
              <w:rPr>
                <w:snapToGrid/>
                <w:szCs w:val="24"/>
                <w:lang w:val="bg-BG"/>
              </w:rPr>
              <w:t xml:space="preserve"> </w:t>
            </w:r>
            <w:r>
              <w:rPr>
                <w:snapToGrid/>
                <w:szCs w:val="24"/>
                <w:lang w:val="bg-BG"/>
              </w:rPr>
              <w:t>Д</w:t>
            </w:r>
            <w:r w:rsidRPr="00BC39C3">
              <w:rPr>
                <w:snapToGrid/>
                <w:szCs w:val="24"/>
                <w:lang w:val="bg-BG"/>
              </w:rPr>
              <w:t>екларация за минималн</w:t>
            </w:r>
            <w:r>
              <w:rPr>
                <w:snapToGrid/>
                <w:szCs w:val="24"/>
                <w:lang w:val="bg-BG"/>
              </w:rPr>
              <w:t>и</w:t>
            </w:r>
            <w:r w:rsidRPr="00BC39C3">
              <w:rPr>
                <w:snapToGrid/>
                <w:szCs w:val="24"/>
                <w:lang w:val="bg-BG"/>
              </w:rPr>
              <w:t xml:space="preserve"> и държавни помощи</w:t>
            </w:r>
            <w:r>
              <w:rPr>
                <w:snapToGrid/>
                <w:szCs w:val="24"/>
                <w:lang w:val="bg-BG"/>
              </w:rPr>
              <w:t>.</w:t>
            </w:r>
            <w:r w:rsidRPr="00BC39C3">
              <w:rPr>
                <w:snapToGrid/>
                <w:szCs w:val="24"/>
                <w:lang w:val="bg-BG"/>
              </w:rPr>
              <w:t xml:space="preserve"> </w:t>
            </w:r>
          </w:p>
          <w:p w14:paraId="6787CBA1" w14:textId="77777777" w:rsidR="00C036AE" w:rsidRPr="001B4CD5" w:rsidRDefault="00C036AE" w:rsidP="00C036AE">
            <w:pPr>
              <w:spacing w:after="60"/>
              <w:jc w:val="both"/>
              <w:rPr>
                <w:snapToGrid/>
                <w:szCs w:val="24"/>
                <w:u w:val="single"/>
                <w:lang w:val="bg-BG"/>
              </w:rPr>
            </w:pPr>
            <w:r w:rsidRPr="001B4CD5">
              <w:rPr>
                <w:snapToGrid/>
                <w:szCs w:val="24"/>
                <w:u w:val="single"/>
                <w:lang w:val="bg-BG"/>
              </w:rPr>
              <w:t>Принципни действия:</w:t>
            </w:r>
          </w:p>
          <w:p w14:paraId="79434215" w14:textId="5E274A82" w:rsidR="00C036AE" w:rsidRPr="00FB45DA" w:rsidRDefault="00C036AE" w:rsidP="00C036AE">
            <w:pPr>
              <w:jc w:val="both"/>
              <w:rPr>
                <w:snapToGrid/>
                <w:szCs w:val="24"/>
                <w:lang w:val="bg-BG"/>
              </w:rPr>
            </w:pPr>
            <w:r w:rsidRPr="00EF37CF">
              <w:rPr>
                <w:snapToGrid/>
                <w:szCs w:val="24"/>
                <w:lang w:val="bg-BG"/>
              </w:rPr>
              <w:t xml:space="preserve">Обстоятелствата </w:t>
            </w:r>
            <w:r w:rsidRPr="00FB45DA">
              <w:rPr>
                <w:snapToGrid/>
                <w:szCs w:val="24"/>
                <w:lang w:val="bg-BG"/>
              </w:rPr>
              <w:t>ще бъдат приемани на декларативен принцип.</w:t>
            </w:r>
          </w:p>
          <w:p w14:paraId="244B1BDD" w14:textId="77777777" w:rsidR="00C036AE" w:rsidRPr="00FB45DA" w:rsidRDefault="00C036AE" w:rsidP="00C036AE">
            <w:pPr>
              <w:jc w:val="both"/>
              <w:rPr>
                <w:snapToGrid/>
                <w:szCs w:val="24"/>
                <w:lang w:val="bg-BG"/>
              </w:rPr>
            </w:pPr>
            <w:r w:rsidRPr="00FB45DA">
              <w:rPr>
                <w:snapToGrid/>
                <w:szCs w:val="24"/>
                <w:lang w:val="bg-BG"/>
              </w:rPr>
              <w:t>Детайлна проверка на декларираните обстоятелства ще бъде извършена преди сключването на договор с одобрените кандидати</w:t>
            </w:r>
          </w:p>
        </w:tc>
      </w:tr>
      <w:tr w:rsidR="00C036AE" w:rsidRPr="007B300A" w14:paraId="7EF8E509" w14:textId="77777777" w:rsidTr="002F5438">
        <w:tc>
          <w:tcPr>
            <w:tcW w:w="6494" w:type="dxa"/>
            <w:gridSpan w:val="4"/>
            <w:tcBorders>
              <w:top w:val="single" w:sz="4" w:space="0" w:color="auto"/>
              <w:left w:val="single" w:sz="4" w:space="0" w:color="auto"/>
              <w:bottom w:val="single" w:sz="4" w:space="0" w:color="auto"/>
              <w:right w:val="single" w:sz="4" w:space="0" w:color="auto"/>
            </w:tcBorders>
          </w:tcPr>
          <w:p w14:paraId="741B6FE4" w14:textId="0975215F" w:rsidR="008A2465" w:rsidRPr="00900D3D" w:rsidRDefault="00C036AE" w:rsidP="00C036AE">
            <w:pPr>
              <w:tabs>
                <w:tab w:val="left" w:pos="460"/>
              </w:tabs>
              <w:spacing w:after="120" w:line="259" w:lineRule="auto"/>
              <w:ind w:right="-51"/>
              <w:jc w:val="both"/>
              <w:rPr>
                <w:rFonts w:eastAsia="Calibri"/>
                <w:snapToGrid/>
                <w:szCs w:val="24"/>
                <w:lang w:val="bg-BG"/>
              </w:rPr>
            </w:pPr>
            <w:r>
              <w:rPr>
                <w:rFonts w:eastAsia="Calibri"/>
                <w:snapToGrid/>
                <w:szCs w:val="24"/>
                <w:lang w:val="bg-BG"/>
              </w:rPr>
              <w:t xml:space="preserve">4. </w:t>
            </w:r>
            <w:r w:rsidRPr="002C6FEC">
              <w:rPr>
                <w:rFonts w:eastAsia="Calibri"/>
                <w:snapToGrid/>
                <w:szCs w:val="24"/>
                <w:lang w:val="bg-BG"/>
              </w:rPr>
              <w:t>Кандидатът разполага с финансов капацитет, съобразно Приложение: Методика за оценка на финансовия капацитет на кандидатите</w:t>
            </w:r>
            <w:r w:rsidR="004621F8">
              <w:rPr>
                <w:rFonts w:eastAsia="Calibri"/>
                <w:snapToGrid/>
                <w:szCs w:val="24"/>
                <w:lang w:val="bg-BG"/>
              </w:rPr>
              <w:t>/партньорите</w:t>
            </w:r>
            <w:r w:rsidRPr="002C6FEC">
              <w:rPr>
                <w:rFonts w:eastAsia="Calibri"/>
                <w:snapToGrid/>
                <w:szCs w:val="24"/>
                <w:lang w:val="bg-BG"/>
              </w:rPr>
              <w:t xml:space="preserve"> по Оперативна програма „Развитие на човешките ресурси“ 2014 – 2020 г.</w:t>
            </w:r>
          </w:p>
          <w:p w14:paraId="22D27BF2" w14:textId="7170EC30" w:rsidR="00C036AE" w:rsidRPr="00900D3D" w:rsidRDefault="00C036AE" w:rsidP="008A2465">
            <w:pPr>
              <w:numPr>
                <w:ilvl w:val="0"/>
                <w:numId w:val="74"/>
              </w:numPr>
              <w:spacing w:line="259" w:lineRule="auto"/>
              <w:ind w:right="-51"/>
              <w:jc w:val="both"/>
              <w:rPr>
                <w:rFonts w:eastAsia="Calibri"/>
                <w:snapToGrid/>
                <w:szCs w:val="24"/>
                <w:lang w:val="bg-BG"/>
              </w:rPr>
            </w:pPr>
            <w:r w:rsidRPr="002541AE">
              <w:rPr>
                <w:rFonts w:eastAsia="Calibri"/>
                <w:snapToGrid/>
                <w:szCs w:val="24"/>
                <w:lang w:val="bg-BG"/>
              </w:rPr>
              <w:t xml:space="preserve">Когато кандидатът е </w:t>
            </w:r>
            <w:r>
              <w:rPr>
                <w:rFonts w:eastAsia="Calibri"/>
                <w:snapToGrid/>
                <w:szCs w:val="24"/>
                <w:lang w:val="bg-BG"/>
              </w:rPr>
              <w:t>община</w:t>
            </w:r>
            <w:r w:rsidRPr="002541AE">
              <w:rPr>
                <w:rFonts w:eastAsia="Calibri"/>
                <w:snapToGrid/>
                <w:szCs w:val="24"/>
                <w:lang w:val="bg-BG"/>
              </w:rPr>
              <w:t xml:space="preserve"> се извършва служебна проверка от оценителната комисия в Закона за държавния бюджет за текущата година.</w:t>
            </w:r>
            <w:r w:rsidR="008A2465">
              <w:rPr>
                <w:rFonts w:eastAsia="Calibri"/>
                <w:snapToGrid/>
                <w:szCs w:val="24"/>
                <w:lang w:val="bg-BG"/>
              </w:rPr>
              <w:t xml:space="preserve"> </w:t>
            </w:r>
            <w:r w:rsidR="008A2465" w:rsidRPr="00B23772">
              <w:rPr>
                <w:szCs w:val="24"/>
                <w:lang w:val="bg-BG"/>
              </w:rPr>
              <w:t xml:space="preserve">Счита се, че организацията разполага с необходимия финансов капацитет, ако утвърдените разходи по бюджета на общината за текущата година са по-високи от 20 % от </w:t>
            </w:r>
            <w:r w:rsidR="008A2465" w:rsidRPr="00B23772">
              <w:rPr>
                <w:szCs w:val="24"/>
                <w:lang w:val="bg-BG"/>
              </w:rPr>
              <w:lastRenderedPageBreak/>
              <w:t>размера на исканата БФП.</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FE9C82E" w14:textId="77777777" w:rsidR="00C036AE" w:rsidRPr="002C6FEC" w:rsidRDefault="00C036AE" w:rsidP="00C036AE">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6B181AD" w14:textId="77777777" w:rsidR="00C036AE" w:rsidRPr="002C6FEC" w:rsidRDefault="00C036AE" w:rsidP="00C036AE">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2C89228" w14:textId="77777777" w:rsidR="00C036AE" w:rsidRPr="002C6FEC" w:rsidRDefault="00C036AE" w:rsidP="00C036AE">
            <w:pPr>
              <w:spacing w:line="259" w:lineRule="auto"/>
              <w:jc w:val="both"/>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39BC6E0" w14:textId="6C29F9DB" w:rsidR="00C036AE" w:rsidRPr="002C6FEC" w:rsidRDefault="00C036AE" w:rsidP="00C036AE">
            <w:pPr>
              <w:spacing w:after="120" w:line="259" w:lineRule="auto"/>
              <w:jc w:val="both"/>
              <w:rPr>
                <w:rFonts w:eastAsia="Calibri"/>
                <w:snapToGrid/>
                <w:szCs w:val="24"/>
                <w:lang w:val="bg-BG"/>
              </w:rPr>
            </w:pPr>
            <w:r w:rsidRPr="002C6FEC">
              <w:rPr>
                <w:rFonts w:eastAsia="Calibri"/>
                <w:snapToGrid/>
                <w:szCs w:val="24"/>
                <w:lang w:val="bg-BG"/>
              </w:rPr>
              <w:t>Източник на информация – ИСУН 2020, Пр</w:t>
            </w:r>
            <w:r>
              <w:rPr>
                <w:rFonts w:eastAsia="Calibri"/>
                <w:snapToGrid/>
                <w:szCs w:val="24"/>
                <w:lang w:val="bg-BG"/>
              </w:rPr>
              <w:t>икачени електронно подписани документи –Счетоводен баланс</w:t>
            </w:r>
          </w:p>
          <w:p w14:paraId="0A2937A6" w14:textId="77777777" w:rsidR="00C036AE" w:rsidRPr="002C6FEC" w:rsidRDefault="00C036AE" w:rsidP="00C036AE">
            <w:pPr>
              <w:spacing w:after="60" w:line="259" w:lineRule="auto"/>
              <w:jc w:val="both"/>
              <w:rPr>
                <w:rFonts w:eastAsia="Calibri"/>
                <w:snapToGrid/>
                <w:szCs w:val="24"/>
                <w:u w:val="single"/>
                <w:lang w:val="bg-BG"/>
              </w:rPr>
            </w:pPr>
            <w:r w:rsidRPr="002C6FEC">
              <w:rPr>
                <w:rFonts w:eastAsia="Calibri"/>
                <w:snapToGrid/>
                <w:szCs w:val="24"/>
                <w:u w:val="single"/>
                <w:lang w:val="bg-BG"/>
              </w:rPr>
              <w:t>Принципни действия:</w:t>
            </w:r>
          </w:p>
          <w:p w14:paraId="738D5C72" w14:textId="0C5E033A" w:rsidR="00C036AE" w:rsidRDefault="00C036AE" w:rsidP="00C036AE">
            <w:pPr>
              <w:spacing w:line="259" w:lineRule="auto"/>
              <w:jc w:val="both"/>
              <w:rPr>
                <w:rFonts w:eastAsia="Calibri"/>
                <w:snapToGrid/>
                <w:szCs w:val="24"/>
                <w:lang w:val="bg-BG"/>
              </w:rPr>
            </w:pPr>
            <w:r w:rsidRPr="002C6FEC">
              <w:rPr>
                <w:rFonts w:eastAsia="Calibri"/>
                <w:snapToGrid/>
                <w:szCs w:val="24"/>
                <w:lang w:val="bg-BG"/>
              </w:rPr>
              <w:t xml:space="preserve">В случай че кандидатът не разполага с финансов </w:t>
            </w:r>
            <w:r>
              <w:rPr>
                <w:rFonts w:eastAsia="Calibri"/>
                <w:snapToGrid/>
                <w:szCs w:val="24"/>
                <w:lang w:val="bg-BG"/>
              </w:rPr>
              <w:t>капацитет</w:t>
            </w:r>
            <w:r w:rsidR="00B23772">
              <w:rPr>
                <w:rFonts w:eastAsia="Calibri"/>
                <w:snapToGrid/>
                <w:szCs w:val="24"/>
                <w:lang w:val="bg-BG"/>
              </w:rPr>
              <w:t>,</w:t>
            </w:r>
            <w:r w:rsidRPr="002C6FEC">
              <w:rPr>
                <w:rFonts w:eastAsia="Calibri"/>
                <w:snapToGrid/>
                <w:szCs w:val="24"/>
                <w:lang w:val="bg-BG"/>
              </w:rPr>
              <w:t xml:space="preserve"> </w:t>
            </w:r>
            <w:r w:rsidR="00270819">
              <w:rPr>
                <w:rFonts w:eastAsia="Calibri"/>
                <w:snapToGrid/>
                <w:szCs w:val="24"/>
                <w:lang w:val="bg-BG"/>
              </w:rPr>
              <w:t xml:space="preserve"> </w:t>
            </w:r>
            <w:r w:rsidRPr="002C6FEC">
              <w:rPr>
                <w:rFonts w:eastAsia="Calibri"/>
                <w:snapToGrid/>
                <w:szCs w:val="24"/>
                <w:lang w:val="bg-BG"/>
              </w:rPr>
              <w:t>съобразно Приложение: Методика за оценка на финансовия капацитет на кандидатите</w:t>
            </w:r>
            <w:r w:rsidR="004621F8">
              <w:rPr>
                <w:rFonts w:eastAsia="Calibri"/>
                <w:snapToGrid/>
                <w:szCs w:val="24"/>
                <w:lang w:val="bg-BG"/>
              </w:rPr>
              <w:t>/партньорите</w:t>
            </w:r>
            <w:r w:rsidRPr="002C6FEC">
              <w:rPr>
                <w:rFonts w:eastAsia="Calibri"/>
                <w:snapToGrid/>
                <w:szCs w:val="24"/>
                <w:lang w:val="bg-BG"/>
              </w:rPr>
              <w:t xml:space="preserve"> по Оперативна програма „Развитие на човешките ресурси“ 2014 – 2020 г.</w:t>
            </w:r>
            <w:ins w:id="3" w:author="Iliana Kovacheva" w:date="2019-05-20T11:57:00Z">
              <w:r w:rsidR="004621F8">
                <w:rPr>
                  <w:rFonts w:eastAsia="Calibri"/>
                  <w:snapToGrid/>
                  <w:szCs w:val="24"/>
                  <w:lang w:val="bg-BG"/>
                </w:rPr>
                <w:t>,</w:t>
              </w:r>
            </w:ins>
            <w:r w:rsidRPr="002C6FEC">
              <w:rPr>
                <w:rFonts w:eastAsia="Calibri"/>
                <w:snapToGrid/>
                <w:szCs w:val="24"/>
                <w:lang w:val="bg-BG"/>
              </w:rPr>
              <w:t xml:space="preserve"> проектното предложение ще бъде отхвърлено.</w:t>
            </w:r>
            <w:r w:rsidRPr="007940AB" w:rsidDel="007940AB">
              <w:rPr>
                <w:rFonts w:eastAsia="Calibri"/>
                <w:snapToGrid/>
                <w:szCs w:val="24"/>
                <w:lang w:val="bg-BG"/>
              </w:rPr>
              <w:t xml:space="preserve"> </w:t>
            </w:r>
          </w:p>
          <w:p w14:paraId="6A489E97" w14:textId="1A69F78A" w:rsidR="00C036AE" w:rsidRPr="005B6252" w:rsidRDefault="00C036AE" w:rsidP="004621F8">
            <w:pPr>
              <w:spacing w:line="259" w:lineRule="auto"/>
              <w:jc w:val="both"/>
              <w:rPr>
                <w:rFonts w:eastAsia="Calibri"/>
                <w:snapToGrid/>
                <w:szCs w:val="24"/>
                <w:lang w:val="bg-BG"/>
              </w:rPr>
            </w:pPr>
            <w:r>
              <w:rPr>
                <w:rFonts w:eastAsia="Calibri"/>
                <w:snapToGrid/>
                <w:szCs w:val="24"/>
                <w:lang w:val="bg-BG"/>
              </w:rPr>
              <w:t>Когато кандидатът</w:t>
            </w:r>
            <w:r w:rsidRPr="00652BA3">
              <w:rPr>
                <w:rFonts w:eastAsia="Calibri"/>
                <w:snapToGrid/>
                <w:szCs w:val="24"/>
                <w:lang w:val="bg-BG"/>
              </w:rPr>
              <w:t xml:space="preserve"> е </w:t>
            </w:r>
            <w:r>
              <w:rPr>
                <w:rFonts w:eastAsia="Calibri"/>
                <w:snapToGrid/>
                <w:szCs w:val="24"/>
                <w:lang w:val="bg-BG"/>
              </w:rPr>
              <w:t>община</w:t>
            </w:r>
            <w:r w:rsidRPr="00652BA3">
              <w:rPr>
                <w:rFonts w:eastAsia="Calibri"/>
                <w:snapToGrid/>
                <w:szCs w:val="24"/>
                <w:lang w:val="bg-BG"/>
              </w:rPr>
              <w:t xml:space="preserve"> </w:t>
            </w:r>
            <w:r>
              <w:rPr>
                <w:rFonts w:eastAsia="Calibri"/>
                <w:snapToGrid/>
                <w:szCs w:val="24"/>
                <w:lang w:val="bg-BG"/>
              </w:rPr>
              <w:t>–</w:t>
            </w:r>
            <w:r w:rsidRPr="00652BA3">
              <w:rPr>
                <w:rFonts w:eastAsia="Calibri"/>
                <w:snapToGrid/>
                <w:szCs w:val="24"/>
                <w:lang w:val="bg-BG"/>
              </w:rPr>
              <w:t xml:space="preserve"> служебн</w:t>
            </w:r>
            <w:r>
              <w:rPr>
                <w:rFonts w:eastAsia="Calibri"/>
                <w:snapToGrid/>
                <w:szCs w:val="24"/>
                <w:lang w:val="bg-BG"/>
              </w:rPr>
              <w:t>а проверка</w:t>
            </w:r>
            <w:r w:rsidRPr="00652BA3">
              <w:rPr>
                <w:rFonts w:eastAsia="Calibri"/>
                <w:snapToGrid/>
                <w:szCs w:val="24"/>
                <w:lang w:val="bg-BG"/>
              </w:rPr>
              <w:t xml:space="preserve"> от оценителната комиси</w:t>
            </w:r>
            <w:r>
              <w:rPr>
                <w:rFonts w:eastAsia="Calibri"/>
                <w:snapToGrid/>
                <w:szCs w:val="24"/>
                <w:lang w:val="bg-BG"/>
              </w:rPr>
              <w:t xml:space="preserve">я в Закона за държавния бюджет, </w:t>
            </w:r>
            <w:r>
              <w:rPr>
                <w:rFonts w:eastAsia="Calibri"/>
                <w:snapToGrid/>
                <w:szCs w:val="24"/>
                <w:lang w:val="bg-BG"/>
              </w:rPr>
              <w:lastRenderedPageBreak/>
              <w:t xml:space="preserve">съобразно </w:t>
            </w:r>
            <w:r w:rsidR="004621F8">
              <w:rPr>
                <w:rFonts w:eastAsia="Calibri"/>
                <w:snapToGrid/>
                <w:szCs w:val="24"/>
                <w:lang w:val="bg-BG"/>
              </w:rPr>
              <w:t>Условията</w:t>
            </w:r>
            <w:r>
              <w:rPr>
                <w:rFonts w:eastAsia="Calibri"/>
                <w:snapToGrid/>
                <w:szCs w:val="24"/>
                <w:lang w:val="bg-BG"/>
              </w:rPr>
              <w:t xml:space="preserve"> за кандидатстване. </w:t>
            </w:r>
            <w:r w:rsidRPr="002C6FEC">
              <w:rPr>
                <w:rFonts w:eastAsia="Calibri"/>
                <w:snapToGrid/>
                <w:szCs w:val="24"/>
                <w:lang w:val="bg-BG"/>
              </w:rPr>
              <w:t>В случай</w:t>
            </w:r>
            <w:del w:id="4" w:author="Iliana Kovacheva" w:date="2019-05-20T11:58:00Z">
              <w:r w:rsidDel="004621F8">
                <w:rPr>
                  <w:rFonts w:eastAsia="Calibri"/>
                  <w:snapToGrid/>
                  <w:szCs w:val="24"/>
                  <w:lang w:val="bg-BG"/>
                </w:rPr>
                <w:delText>,</w:delText>
              </w:r>
            </w:del>
            <w:r w:rsidRPr="002C6FEC">
              <w:rPr>
                <w:rFonts w:eastAsia="Calibri"/>
                <w:snapToGrid/>
                <w:szCs w:val="24"/>
                <w:lang w:val="bg-BG"/>
              </w:rPr>
              <w:t xml:space="preserve"> че кандидатът</w:t>
            </w:r>
            <w:r w:rsidRPr="00652BA3">
              <w:rPr>
                <w:rFonts w:eastAsia="Calibri"/>
                <w:snapToGrid/>
                <w:szCs w:val="24"/>
                <w:lang w:val="bg-BG"/>
              </w:rPr>
              <w:t xml:space="preserve"> </w:t>
            </w:r>
            <w:r>
              <w:rPr>
                <w:rFonts w:eastAsia="Calibri"/>
                <w:snapToGrid/>
                <w:szCs w:val="24"/>
                <w:lang w:val="bg-BG"/>
              </w:rPr>
              <w:t xml:space="preserve">не </w:t>
            </w:r>
            <w:r w:rsidRPr="00652BA3">
              <w:rPr>
                <w:rFonts w:eastAsia="Calibri"/>
                <w:snapToGrid/>
                <w:szCs w:val="24"/>
                <w:lang w:val="bg-BG"/>
              </w:rPr>
              <w:t>разполага с необходимия финансов капацитет</w:t>
            </w:r>
            <w:r>
              <w:rPr>
                <w:rFonts w:eastAsia="Calibri"/>
                <w:snapToGrid/>
                <w:szCs w:val="24"/>
                <w:lang w:val="bg-BG"/>
              </w:rPr>
              <w:t xml:space="preserve">, </w:t>
            </w:r>
            <w:r w:rsidRPr="002C6FEC">
              <w:rPr>
                <w:rFonts w:eastAsia="Calibri"/>
                <w:snapToGrid/>
                <w:szCs w:val="24"/>
                <w:lang w:val="bg-BG"/>
              </w:rPr>
              <w:t>проектното предложение ще бъде отхвърлено.</w:t>
            </w:r>
            <w:r w:rsidRPr="007940AB" w:rsidDel="007940AB">
              <w:rPr>
                <w:rFonts w:eastAsia="Calibri"/>
                <w:snapToGrid/>
                <w:szCs w:val="24"/>
                <w:lang w:val="bg-BG"/>
              </w:rPr>
              <w:t xml:space="preserve"> </w:t>
            </w:r>
          </w:p>
        </w:tc>
      </w:tr>
      <w:tr w:rsidR="00C036AE" w:rsidRPr="007B300A" w14:paraId="1F6D9D4A" w14:textId="77777777" w:rsidTr="002F5438">
        <w:tc>
          <w:tcPr>
            <w:tcW w:w="6494" w:type="dxa"/>
            <w:gridSpan w:val="4"/>
            <w:tcBorders>
              <w:top w:val="single" w:sz="4" w:space="0" w:color="auto"/>
              <w:left w:val="single" w:sz="4" w:space="0" w:color="auto"/>
              <w:bottom w:val="single" w:sz="4" w:space="0" w:color="auto"/>
              <w:right w:val="single" w:sz="4" w:space="0" w:color="auto"/>
            </w:tcBorders>
          </w:tcPr>
          <w:p w14:paraId="2D7796D6" w14:textId="6E4A2632" w:rsidR="00C036AE" w:rsidRPr="00A56D4D" w:rsidRDefault="00C036AE" w:rsidP="00C036AE">
            <w:pPr>
              <w:spacing w:after="120"/>
              <w:jc w:val="both"/>
              <w:rPr>
                <w:snapToGrid/>
                <w:szCs w:val="24"/>
                <w:lang w:val="bg-BG"/>
              </w:rPr>
            </w:pPr>
            <w:r w:rsidRPr="00A56D4D">
              <w:rPr>
                <w:snapToGrid/>
                <w:szCs w:val="24"/>
                <w:lang w:val="bg-BG"/>
              </w:rPr>
              <w:lastRenderedPageBreak/>
              <w:t>5. Кандидатът е вписан в регистъра на АСП като доставчик на социални услуги,</w:t>
            </w:r>
            <w:r w:rsidRPr="00744CA3">
              <w:rPr>
                <w:lang w:val="bg-BG"/>
              </w:rPr>
              <w:t xml:space="preserve"> за съответната социална услуга.  </w:t>
            </w:r>
            <w:r w:rsidRPr="00A56D4D">
              <w:rPr>
                <w:snapToGrid/>
                <w:szCs w:val="24"/>
                <w:lang w:val="bg-BG"/>
              </w:rPr>
              <w:t xml:space="preserve"> (ако е приложимо).</w:t>
            </w:r>
          </w:p>
          <w:p w14:paraId="5FE2604A" w14:textId="3F697D2D" w:rsidR="00C036AE" w:rsidRPr="00A56D4D" w:rsidRDefault="00C036AE" w:rsidP="00C036AE">
            <w:pPr>
              <w:spacing w:after="160" w:line="259" w:lineRule="auto"/>
              <w:jc w:val="both"/>
              <w:rPr>
                <w:rFonts w:eastAsia="Calibri"/>
                <w:b/>
                <w:snapToGrid/>
                <w:szCs w:val="24"/>
                <w:lang w:val="bg-BG"/>
              </w:rPr>
            </w:pPr>
            <w:r w:rsidRPr="00A56D4D">
              <w:rPr>
                <w:snapToGrid/>
                <w:szCs w:val="24"/>
                <w:lang w:val="bg-BG"/>
              </w:rPr>
              <w:t>*Извършва се служебна проверка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0A94DAD7" w14:textId="77777777" w:rsidR="00C036AE" w:rsidRPr="00A56D4D" w:rsidRDefault="00C036AE" w:rsidP="00C036A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B9C296C" w14:textId="77777777" w:rsidR="00C036AE" w:rsidRPr="00A56D4D" w:rsidRDefault="00C036AE" w:rsidP="00C036A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EDDA5F" w14:textId="77777777" w:rsidR="00C036AE" w:rsidRPr="00A56D4D" w:rsidRDefault="00C036AE" w:rsidP="00C036AE">
            <w:pPr>
              <w:spacing w:after="160" w:line="259" w:lineRule="auto"/>
              <w:jc w:val="center"/>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FDF2296" w14:textId="032C0A7C" w:rsidR="00C036AE" w:rsidRPr="00A56D4D" w:rsidRDefault="00C036AE" w:rsidP="00C036AE">
            <w:pPr>
              <w:spacing w:after="120"/>
              <w:jc w:val="both"/>
              <w:rPr>
                <w:snapToGrid/>
                <w:szCs w:val="24"/>
                <w:lang w:val="bg-BG"/>
              </w:rPr>
            </w:pPr>
            <w:r w:rsidRPr="00A56D4D">
              <w:rPr>
                <w:snapToGrid/>
                <w:szCs w:val="24"/>
                <w:lang w:val="bg-BG"/>
              </w:rPr>
              <w:t>Източник на информация – Регистър на АСП</w:t>
            </w:r>
          </w:p>
          <w:p w14:paraId="6E3EB78C" w14:textId="77777777" w:rsidR="00C036AE" w:rsidRPr="00A56D4D" w:rsidRDefault="00C036AE" w:rsidP="00C036AE">
            <w:pPr>
              <w:spacing w:after="120"/>
              <w:jc w:val="both"/>
              <w:rPr>
                <w:snapToGrid/>
                <w:szCs w:val="24"/>
                <w:u w:val="single"/>
                <w:lang w:val="bg-BG"/>
              </w:rPr>
            </w:pPr>
            <w:r w:rsidRPr="00A56D4D">
              <w:rPr>
                <w:snapToGrid/>
                <w:szCs w:val="24"/>
                <w:u w:val="single"/>
                <w:lang w:val="bg-BG"/>
              </w:rPr>
              <w:t>Принципни действия:</w:t>
            </w:r>
          </w:p>
          <w:p w14:paraId="7714601B" w14:textId="3AD02480" w:rsidR="00C036AE" w:rsidRPr="00A56D4D" w:rsidRDefault="00C036AE" w:rsidP="00C036AE">
            <w:pPr>
              <w:spacing w:after="120"/>
              <w:jc w:val="both"/>
              <w:rPr>
                <w:snapToGrid/>
                <w:szCs w:val="24"/>
                <w:lang w:val="bg-BG"/>
              </w:rPr>
            </w:pPr>
            <w:r w:rsidRPr="00A56D4D">
              <w:rPr>
                <w:lang w:val="bg-BG"/>
              </w:rPr>
              <w:t>В случай че при проверката се установи, че кандидатът не е вписан в регистъра на АСП като доставчик на социални услуги или е заличен от регистъра – проектното предложение ще бъде отхвърлено.</w:t>
            </w:r>
          </w:p>
          <w:p w14:paraId="63B7DB86" w14:textId="2AD0F112" w:rsidR="00C036AE" w:rsidRPr="00A56D4D" w:rsidRDefault="00C036AE" w:rsidP="00C036AE">
            <w:pPr>
              <w:jc w:val="both"/>
              <w:rPr>
                <w:rFonts w:eastAsia="Calibri"/>
                <w:snapToGrid/>
                <w:szCs w:val="24"/>
                <w:lang w:val="bg-BG"/>
              </w:rPr>
            </w:pPr>
          </w:p>
        </w:tc>
      </w:tr>
      <w:tr w:rsidR="00C036AE" w:rsidRPr="007B300A" w14:paraId="35B46FFE" w14:textId="77777777" w:rsidTr="002F5438">
        <w:tc>
          <w:tcPr>
            <w:tcW w:w="6494" w:type="dxa"/>
            <w:gridSpan w:val="4"/>
            <w:tcBorders>
              <w:top w:val="single" w:sz="4" w:space="0" w:color="auto"/>
              <w:left w:val="single" w:sz="4" w:space="0" w:color="auto"/>
              <w:bottom w:val="single" w:sz="4" w:space="0" w:color="auto"/>
              <w:right w:val="single" w:sz="4" w:space="0" w:color="auto"/>
            </w:tcBorders>
          </w:tcPr>
          <w:p w14:paraId="272330EC" w14:textId="649CD52D" w:rsidR="00C036AE" w:rsidRPr="00744CA3" w:rsidRDefault="00C036AE" w:rsidP="00C036AE">
            <w:pPr>
              <w:spacing w:after="47" w:line="238" w:lineRule="auto"/>
              <w:ind w:left="2"/>
              <w:jc w:val="both"/>
              <w:rPr>
                <w:lang w:val="bg-BG"/>
              </w:rPr>
            </w:pPr>
            <w:r w:rsidRPr="00A56D4D">
              <w:rPr>
                <w:snapToGrid/>
                <w:szCs w:val="24"/>
                <w:lang w:val="bg-BG"/>
              </w:rPr>
              <w:t>6. Кандидатът е вписан в регистъра на АСП</w:t>
            </w:r>
            <w:r w:rsidRPr="00744CA3">
              <w:rPr>
                <w:lang w:val="bg-BG"/>
              </w:rPr>
              <w:t xml:space="preserve"> по реда на глава 4 от ППЗСП</w:t>
            </w:r>
            <w:r w:rsidRPr="00A56D4D">
              <w:rPr>
                <w:snapToGrid/>
                <w:szCs w:val="24"/>
                <w:lang w:val="bg-BG"/>
              </w:rPr>
              <w:t xml:space="preserve"> като доставчик на социални услуги за деца,</w:t>
            </w:r>
            <w:r w:rsidRPr="00744CA3">
              <w:rPr>
                <w:lang w:val="bg-BG"/>
              </w:rPr>
              <w:t xml:space="preserve"> въз основа на издаден лиценз от ДАЗД. (В случай че кандидатът ще предоставя по проекта социална услуга за деца, регламентирана в ППЗСП).   </w:t>
            </w:r>
          </w:p>
          <w:p w14:paraId="4B37F227" w14:textId="73D30708" w:rsidR="00C036AE" w:rsidRPr="00A56D4D" w:rsidRDefault="00C036AE" w:rsidP="00C036AE">
            <w:pPr>
              <w:spacing w:after="120"/>
              <w:jc w:val="both"/>
              <w:rPr>
                <w:snapToGrid/>
                <w:szCs w:val="24"/>
                <w:lang w:val="bg-BG"/>
              </w:rPr>
            </w:pPr>
          </w:p>
          <w:p w14:paraId="3C51ACF1" w14:textId="6D7047F2" w:rsidR="00C036AE" w:rsidRPr="00A56D4D" w:rsidRDefault="00C036AE" w:rsidP="00C036AE">
            <w:pPr>
              <w:jc w:val="both"/>
              <w:rPr>
                <w:snapToGrid/>
                <w:szCs w:val="24"/>
                <w:lang w:val="bg-BG"/>
              </w:rPr>
            </w:pPr>
            <w:r w:rsidRPr="00A56D4D">
              <w:rPr>
                <w:snapToGrid/>
                <w:szCs w:val="24"/>
                <w:lang w:val="bg-BG"/>
              </w:rPr>
              <w:t>*Извършва се служебна проверка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24646D2C" w14:textId="77777777" w:rsidR="00C036AE" w:rsidRPr="00A56D4D" w:rsidRDefault="00C036AE" w:rsidP="00C036AE">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BBCFFBC" w14:textId="77777777" w:rsidR="00C036AE" w:rsidRPr="00A56D4D" w:rsidRDefault="00C036AE" w:rsidP="00C036AE">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CABA577" w14:textId="77777777" w:rsidR="00C036AE" w:rsidRPr="00A56D4D" w:rsidRDefault="00C036AE" w:rsidP="00C036AE">
            <w:pPr>
              <w:spacing w:after="160" w:line="259" w:lineRule="auto"/>
              <w:jc w:val="center"/>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FF79BB9" w14:textId="6C19B2B8" w:rsidR="00C036AE" w:rsidRPr="00A56D4D" w:rsidRDefault="00C036AE" w:rsidP="00C036AE">
            <w:pPr>
              <w:spacing w:after="120"/>
              <w:jc w:val="both"/>
              <w:rPr>
                <w:snapToGrid/>
                <w:szCs w:val="24"/>
                <w:lang w:val="bg-BG"/>
              </w:rPr>
            </w:pPr>
            <w:r w:rsidRPr="00A56D4D">
              <w:rPr>
                <w:snapToGrid/>
                <w:szCs w:val="24"/>
                <w:lang w:val="bg-BG"/>
              </w:rPr>
              <w:t>Източник на информация – Регистър на АСП, Регистър на ДАЗД</w:t>
            </w:r>
          </w:p>
          <w:p w14:paraId="191DEBB7" w14:textId="77777777" w:rsidR="00C036AE" w:rsidRPr="00A56D4D" w:rsidRDefault="00C036AE" w:rsidP="00C036AE">
            <w:pPr>
              <w:spacing w:after="120"/>
              <w:jc w:val="both"/>
              <w:rPr>
                <w:snapToGrid/>
                <w:szCs w:val="24"/>
                <w:u w:val="single"/>
                <w:lang w:val="bg-BG"/>
              </w:rPr>
            </w:pPr>
            <w:r w:rsidRPr="00A56D4D">
              <w:rPr>
                <w:snapToGrid/>
                <w:szCs w:val="24"/>
                <w:u w:val="single"/>
                <w:lang w:val="bg-BG"/>
              </w:rPr>
              <w:t>Принципни действия:</w:t>
            </w:r>
          </w:p>
          <w:p w14:paraId="2BE8875A" w14:textId="18AABA7E" w:rsidR="00C036AE" w:rsidRPr="00A56D4D" w:rsidRDefault="00C036AE" w:rsidP="00C036AE">
            <w:pPr>
              <w:spacing w:after="120"/>
              <w:jc w:val="both"/>
              <w:rPr>
                <w:snapToGrid/>
                <w:szCs w:val="24"/>
                <w:lang w:val="bg-BG"/>
              </w:rPr>
            </w:pPr>
            <w:r w:rsidRPr="00A56D4D">
              <w:rPr>
                <w:snapToGrid/>
                <w:szCs w:val="24"/>
                <w:lang w:val="bg-BG"/>
              </w:rPr>
              <w:t xml:space="preserve">В случай че по проекта ще се предоставя услуга за деца и при проверката се установи, че кандидатът не е вписан в регистъра на АСП като доставчик на социални услуги за деца </w:t>
            </w:r>
            <w:r w:rsidRPr="00744CA3">
              <w:rPr>
                <w:lang w:val="bg-BG"/>
              </w:rPr>
              <w:t>въз основа на издаден лиценз от ДАЗД</w:t>
            </w:r>
            <w:r w:rsidRPr="00A56D4D">
              <w:rPr>
                <w:snapToGrid/>
                <w:szCs w:val="24"/>
                <w:lang w:val="bg-BG"/>
              </w:rPr>
              <w:t xml:space="preserve"> и/или е отменен/заличен от регистъра, проектното предложение се отхвърля.</w:t>
            </w:r>
          </w:p>
          <w:p w14:paraId="129D4032" w14:textId="7FA83AC8" w:rsidR="00C036AE" w:rsidRPr="00A56D4D" w:rsidRDefault="00C036AE" w:rsidP="00C036AE">
            <w:pPr>
              <w:jc w:val="both"/>
              <w:rPr>
                <w:snapToGrid/>
                <w:szCs w:val="24"/>
                <w:lang w:val="bg-BG"/>
              </w:rPr>
            </w:pPr>
          </w:p>
        </w:tc>
      </w:tr>
      <w:tr w:rsidR="00C036AE" w:rsidRPr="007B300A" w14:paraId="25BBA79E" w14:textId="77777777" w:rsidTr="002F5438">
        <w:trPr>
          <w:trHeight w:val="776"/>
        </w:trPr>
        <w:tc>
          <w:tcPr>
            <w:tcW w:w="14884"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1FCBFDF5" w14:textId="77777777" w:rsidR="00C036AE" w:rsidRPr="00A6430C" w:rsidRDefault="00C036AE" w:rsidP="00C036AE">
            <w:pPr>
              <w:spacing w:after="160" w:line="259" w:lineRule="auto"/>
              <w:jc w:val="center"/>
              <w:rPr>
                <w:rFonts w:eastAsia="Calibri"/>
                <w:snapToGrid/>
                <w:szCs w:val="24"/>
                <w:lang w:val="bg-BG"/>
              </w:rPr>
            </w:pPr>
            <w:r w:rsidRPr="00A6430C">
              <w:rPr>
                <w:rFonts w:eastAsia="Calibri"/>
                <w:snapToGrid/>
                <w:szCs w:val="24"/>
                <w:lang w:val="bg-BG"/>
              </w:rPr>
              <w:t xml:space="preserve">ГРУПА </w:t>
            </w:r>
            <w:r w:rsidRPr="00A6430C">
              <w:rPr>
                <w:rFonts w:eastAsia="Calibri"/>
                <w:snapToGrid/>
                <w:szCs w:val="24"/>
                <w:lang w:val="en-US"/>
              </w:rPr>
              <w:t>V</w:t>
            </w:r>
            <w:r w:rsidRPr="00A6430C">
              <w:rPr>
                <w:rFonts w:eastAsia="Calibri"/>
                <w:snapToGrid/>
                <w:szCs w:val="24"/>
                <w:lang w:val="bg-BG"/>
              </w:rPr>
              <w:t xml:space="preserve"> - АДМИНИСТРАТИВНО СЪОТВЕТСТВИЕ И ДОПУСТИМОСТ НА ПАРТНЬОРИТЕ – </w:t>
            </w:r>
          </w:p>
          <w:p w14:paraId="6FDA5354" w14:textId="77777777" w:rsidR="00C036AE" w:rsidRPr="00BC39C3" w:rsidRDefault="00C036AE" w:rsidP="00C036AE">
            <w:pPr>
              <w:spacing w:after="160" w:line="259" w:lineRule="auto"/>
              <w:jc w:val="center"/>
              <w:rPr>
                <w:rFonts w:eastAsia="Calibri"/>
                <w:b/>
                <w:snapToGrid/>
                <w:szCs w:val="24"/>
                <w:lang w:val="bg-BG"/>
              </w:rPr>
            </w:pPr>
            <w:r w:rsidRPr="00BC39C3">
              <w:rPr>
                <w:rFonts w:eastAsia="Calibri"/>
                <w:b/>
                <w:snapToGrid/>
                <w:szCs w:val="24"/>
                <w:lang w:val="bg-BG"/>
              </w:rPr>
              <w:t>КРИТЕРИИ ЗА ДОПУСТИМОСТ НА ПАРТНЬОР</w:t>
            </w:r>
            <w:r>
              <w:rPr>
                <w:rFonts w:eastAsia="Calibri"/>
                <w:b/>
                <w:snapToGrid/>
                <w:szCs w:val="24"/>
                <w:lang w:val="bg-BG"/>
              </w:rPr>
              <w:t>А/</w:t>
            </w:r>
            <w:r w:rsidRPr="00BC39C3">
              <w:rPr>
                <w:rFonts w:eastAsia="Calibri"/>
                <w:b/>
                <w:snapToGrid/>
                <w:szCs w:val="24"/>
                <w:lang w:val="bg-BG"/>
              </w:rPr>
              <w:t>ИТЕ</w:t>
            </w:r>
          </w:p>
        </w:tc>
      </w:tr>
      <w:tr w:rsidR="00C036AE" w:rsidRPr="007B300A" w14:paraId="40FCA1A6" w14:textId="77777777" w:rsidTr="002F5438">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2B1A13AB" w14:textId="77777777" w:rsidR="00C036AE" w:rsidRPr="00BC39C3" w:rsidRDefault="00C036AE" w:rsidP="00C036AE">
            <w:pPr>
              <w:spacing w:after="160" w:line="259" w:lineRule="auto"/>
              <w:jc w:val="center"/>
              <w:rPr>
                <w:rFonts w:eastAsia="Calibri"/>
                <w:b/>
                <w:snapToGrid/>
                <w:szCs w:val="24"/>
                <w:lang w:val="bg-BG"/>
              </w:rPr>
            </w:pPr>
            <w:r w:rsidRPr="00BC39C3">
              <w:rPr>
                <w:rFonts w:eastAsia="Calibri"/>
                <w:b/>
                <w:snapToGrid/>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2715499" w14:textId="77777777" w:rsidR="00C036AE" w:rsidRPr="00BC39C3" w:rsidRDefault="00C036AE" w:rsidP="00C036AE">
            <w:pPr>
              <w:spacing w:after="160" w:line="259" w:lineRule="auto"/>
              <w:rPr>
                <w:rFonts w:eastAsia="Calibri"/>
                <w:b/>
                <w:snapToGrid/>
                <w:szCs w:val="24"/>
                <w:lang w:val="bg-BG"/>
              </w:rPr>
            </w:pPr>
            <w:r w:rsidRPr="00BC39C3">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70C74460" w14:textId="77777777" w:rsidR="00C036AE" w:rsidRPr="00570B51" w:rsidRDefault="00C036AE" w:rsidP="00C036AE">
            <w:pPr>
              <w:spacing w:after="160" w:line="259" w:lineRule="auto"/>
              <w:rPr>
                <w:rFonts w:eastAsia="Calibri"/>
                <w:b/>
                <w:snapToGrid/>
                <w:szCs w:val="24"/>
                <w:lang w:val="bg-BG"/>
              </w:rPr>
            </w:pPr>
            <w:r w:rsidRPr="00570B51">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7970C11" w14:textId="77777777" w:rsidR="00C036AE" w:rsidRPr="00FB45DA" w:rsidRDefault="00C036AE" w:rsidP="00C036AE">
            <w:pPr>
              <w:spacing w:after="160" w:line="259" w:lineRule="auto"/>
              <w:rPr>
                <w:rFonts w:eastAsia="Calibri"/>
                <w:b/>
                <w:snapToGrid/>
                <w:szCs w:val="24"/>
                <w:lang w:val="bg-BG"/>
              </w:rPr>
            </w:pPr>
            <w:r w:rsidRPr="00FB45DA">
              <w:rPr>
                <w:rFonts w:eastAsia="Calibri"/>
                <w:b/>
                <w:snapToGrid/>
                <w:szCs w:val="24"/>
                <w:lang w:val="bg-BG"/>
              </w:rPr>
              <w:t>Н/П</w:t>
            </w:r>
          </w:p>
        </w:tc>
        <w:tc>
          <w:tcPr>
            <w:tcW w:w="6520" w:type="dxa"/>
            <w:tcBorders>
              <w:top w:val="single" w:sz="4" w:space="0" w:color="auto"/>
              <w:left w:val="single" w:sz="4" w:space="0" w:color="auto"/>
              <w:bottom w:val="single" w:sz="4" w:space="0" w:color="auto"/>
              <w:right w:val="single" w:sz="4" w:space="0" w:color="auto"/>
            </w:tcBorders>
            <w:shd w:val="clear" w:color="auto" w:fill="F2F2F2"/>
            <w:vAlign w:val="center"/>
          </w:tcPr>
          <w:p w14:paraId="68B69EF2" w14:textId="77777777" w:rsidR="00C036AE" w:rsidRPr="00FB45DA" w:rsidRDefault="00C036AE" w:rsidP="00C036AE">
            <w:pPr>
              <w:autoSpaceDE w:val="0"/>
              <w:autoSpaceDN w:val="0"/>
              <w:adjustRightInd w:val="0"/>
              <w:jc w:val="center"/>
              <w:rPr>
                <w:b/>
                <w:caps/>
                <w:snapToGrid/>
                <w:color w:val="000000"/>
                <w:szCs w:val="24"/>
                <w:lang w:val="bg-BG" w:eastAsia="bg-BG"/>
              </w:rPr>
            </w:pPr>
            <w:r w:rsidRPr="00FB45DA">
              <w:rPr>
                <w:b/>
                <w:snapToGrid/>
                <w:color w:val="000000"/>
                <w:szCs w:val="24"/>
                <w:lang w:val="bg-BG" w:eastAsia="bg-BG"/>
              </w:rPr>
              <w:t>Източник на информация и принципни действия</w:t>
            </w:r>
          </w:p>
        </w:tc>
      </w:tr>
      <w:tr w:rsidR="00C036AE" w:rsidRPr="007B300A" w14:paraId="2E43F39B" w14:textId="77777777" w:rsidTr="002F5438">
        <w:tc>
          <w:tcPr>
            <w:tcW w:w="6521" w:type="dxa"/>
            <w:gridSpan w:val="5"/>
            <w:tcBorders>
              <w:top w:val="single" w:sz="4" w:space="0" w:color="auto"/>
              <w:left w:val="single" w:sz="4" w:space="0" w:color="auto"/>
              <w:bottom w:val="single" w:sz="4" w:space="0" w:color="auto"/>
              <w:right w:val="single" w:sz="4" w:space="0" w:color="auto"/>
            </w:tcBorders>
          </w:tcPr>
          <w:p w14:paraId="36D2412F" w14:textId="77777777" w:rsidR="00C036AE" w:rsidRPr="00BC39C3" w:rsidRDefault="00C036AE" w:rsidP="00C036AE">
            <w:pPr>
              <w:autoSpaceDE w:val="0"/>
              <w:autoSpaceDN w:val="0"/>
              <w:adjustRightInd w:val="0"/>
              <w:spacing w:after="120"/>
              <w:jc w:val="both"/>
              <w:rPr>
                <w:b/>
                <w:snapToGrid/>
                <w:color w:val="000000"/>
                <w:szCs w:val="24"/>
                <w:lang w:val="bg-BG" w:eastAsia="bg-BG"/>
              </w:rPr>
            </w:pPr>
            <w:r>
              <w:rPr>
                <w:snapToGrid/>
                <w:color w:val="000000"/>
                <w:szCs w:val="24"/>
                <w:lang w:val="bg-BG" w:eastAsia="bg-BG"/>
              </w:rPr>
              <w:t>1.</w:t>
            </w:r>
            <w:r w:rsidRPr="00BC39C3">
              <w:rPr>
                <w:b/>
                <w:snapToGrid/>
                <w:color w:val="000000"/>
                <w:szCs w:val="24"/>
                <w:lang w:val="bg-BG" w:eastAsia="bg-BG"/>
              </w:rPr>
              <w:t>Партньор/и на кандидата е/са някое/и от изброените лица:</w:t>
            </w:r>
          </w:p>
          <w:p w14:paraId="47982111" w14:textId="77777777" w:rsidR="00C036AE" w:rsidRPr="0087627D" w:rsidRDefault="00C036AE" w:rsidP="00C036AE">
            <w:pPr>
              <w:numPr>
                <w:ilvl w:val="0"/>
                <w:numId w:val="49"/>
              </w:numPr>
              <w:autoSpaceDE w:val="0"/>
              <w:autoSpaceDN w:val="0"/>
              <w:adjustRightInd w:val="0"/>
              <w:jc w:val="both"/>
              <w:rPr>
                <w:snapToGrid/>
                <w:color w:val="000000"/>
                <w:szCs w:val="24"/>
                <w:lang w:val="bg-BG" w:eastAsia="bg-BG"/>
              </w:rPr>
            </w:pPr>
            <w:r w:rsidRPr="0087627D">
              <w:rPr>
                <w:snapToGrid/>
                <w:color w:val="000000"/>
                <w:szCs w:val="24"/>
                <w:lang w:val="bg-BG" w:eastAsia="bg-BG"/>
              </w:rPr>
              <w:t xml:space="preserve">- Неправителствени организации; </w:t>
            </w:r>
          </w:p>
          <w:p w14:paraId="424635B4" w14:textId="77777777" w:rsidR="00C036AE" w:rsidRPr="0087627D" w:rsidRDefault="00C036AE" w:rsidP="00C036AE">
            <w:pPr>
              <w:numPr>
                <w:ilvl w:val="0"/>
                <w:numId w:val="49"/>
              </w:numPr>
              <w:autoSpaceDE w:val="0"/>
              <w:autoSpaceDN w:val="0"/>
              <w:adjustRightInd w:val="0"/>
              <w:jc w:val="both"/>
              <w:rPr>
                <w:snapToGrid/>
                <w:color w:val="000000"/>
                <w:szCs w:val="24"/>
                <w:lang w:val="bg-BG" w:eastAsia="bg-BG"/>
              </w:rPr>
            </w:pPr>
            <w:r w:rsidRPr="0087627D">
              <w:rPr>
                <w:snapToGrid/>
                <w:color w:val="000000"/>
                <w:szCs w:val="24"/>
                <w:lang w:val="bg-BG" w:eastAsia="bg-BG"/>
              </w:rPr>
              <w:t>- Доставчици на социални услуги ;</w:t>
            </w:r>
          </w:p>
          <w:p w14:paraId="1A870D1D" w14:textId="77777777" w:rsidR="00C036AE" w:rsidRPr="0087627D" w:rsidRDefault="00C036AE" w:rsidP="00C036AE">
            <w:pPr>
              <w:numPr>
                <w:ilvl w:val="0"/>
                <w:numId w:val="49"/>
              </w:numPr>
              <w:autoSpaceDE w:val="0"/>
              <w:autoSpaceDN w:val="0"/>
              <w:adjustRightInd w:val="0"/>
              <w:jc w:val="both"/>
              <w:rPr>
                <w:snapToGrid/>
                <w:color w:val="000000"/>
                <w:szCs w:val="24"/>
                <w:lang w:val="bg-BG" w:eastAsia="bg-BG"/>
              </w:rPr>
            </w:pPr>
            <w:r w:rsidRPr="0087627D">
              <w:rPr>
                <w:snapToGrid/>
                <w:color w:val="000000"/>
                <w:szCs w:val="24"/>
                <w:lang w:val="bg-BG" w:eastAsia="bg-BG"/>
              </w:rPr>
              <w:t>- Доставчици на здравни услуги;</w:t>
            </w:r>
          </w:p>
          <w:p w14:paraId="1B7843FA" w14:textId="71D37D7E" w:rsidR="00C036AE" w:rsidRDefault="00C036AE" w:rsidP="00C036AE">
            <w:pPr>
              <w:numPr>
                <w:ilvl w:val="0"/>
                <w:numId w:val="49"/>
              </w:numPr>
              <w:autoSpaceDE w:val="0"/>
              <w:autoSpaceDN w:val="0"/>
              <w:adjustRightInd w:val="0"/>
              <w:jc w:val="both"/>
              <w:rPr>
                <w:snapToGrid/>
                <w:color w:val="000000"/>
                <w:szCs w:val="24"/>
                <w:lang w:val="bg-BG" w:eastAsia="bg-BG"/>
              </w:rPr>
            </w:pPr>
            <w:r>
              <w:rPr>
                <w:snapToGrid/>
                <w:color w:val="000000"/>
                <w:szCs w:val="24"/>
                <w:lang w:val="bg-BG" w:eastAsia="bg-BG"/>
              </w:rPr>
              <w:t>- Община Марица</w:t>
            </w:r>
            <w:r w:rsidRPr="0087627D">
              <w:rPr>
                <w:snapToGrid/>
                <w:color w:val="000000"/>
                <w:szCs w:val="24"/>
                <w:lang w:val="bg-BG" w:eastAsia="bg-BG"/>
              </w:rPr>
              <w:t xml:space="preserve">; </w:t>
            </w:r>
          </w:p>
          <w:p w14:paraId="3B1B86C9" w14:textId="38087A47" w:rsidR="00C036AE" w:rsidRPr="0087627D" w:rsidRDefault="00C036AE" w:rsidP="00C036AE">
            <w:pPr>
              <w:numPr>
                <w:ilvl w:val="0"/>
                <w:numId w:val="49"/>
              </w:numPr>
              <w:autoSpaceDE w:val="0"/>
              <w:autoSpaceDN w:val="0"/>
              <w:adjustRightInd w:val="0"/>
              <w:jc w:val="both"/>
              <w:rPr>
                <w:snapToGrid/>
                <w:color w:val="000000"/>
                <w:szCs w:val="24"/>
                <w:lang w:val="bg-BG" w:eastAsia="bg-BG"/>
              </w:rPr>
            </w:pPr>
            <w:r>
              <w:rPr>
                <w:snapToGrid/>
                <w:color w:val="000000"/>
                <w:szCs w:val="24"/>
                <w:lang w:val="bg-BG" w:eastAsia="bg-BG"/>
              </w:rPr>
              <w:t xml:space="preserve">- </w:t>
            </w:r>
            <w:r w:rsidRPr="0087627D">
              <w:rPr>
                <w:snapToGrid/>
                <w:color w:val="000000"/>
                <w:szCs w:val="24"/>
                <w:lang w:val="bg-BG" w:eastAsia="bg-BG"/>
              </w:rPr>
              <w:t>Работодатели ;</w:t>
            </w:r>
          </w:p>
        </w:tc>
        <w:tc>
          <w:tcPr>
            <w:tcW w:w="567" w:type="dxa"/>
            <w:tcBorders>
              <w:top w:val="single" w:sz="4" w:space="0" w:color="auto"/>
              <w:left w:val="single" w:sz="4" w:space="0" w:color="auto"/>
              <w:bottom w:val="single" w:sz="4" w:space="0" w:color="auto"/>
              <w:right w:val="single" w:sz="4" w:space="0" w:color="auto"/>
            </w:tcBorders>
          </w:tcPr>
          <w:p w14:paraId="2A0E9746" w14:textId="77777777" w:rsidR="00C036AE" w:rsidRPr="0064168D" w:rsidRDefault="00C036AE" w:rsidP="00C036AE">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CCE327F" w14:textId="77777777" w:rsidR="00C036AE" w:rsidRPr="0064168D" w:rsidRDefault="00C036AE" w:rsidP="00C036AE">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5D73F259" w14:textId="77777777" w:rsidR="00C036AE" w:rsidRPr="0064168D" w:rsidRDefault="00C036AE" w:rsidP="00C036AE">
            <w:pPr>
              <w:spacing w:after="160" w:line="259" w:lineRule="auto"/>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14:paraId="442533B9" w14:textId="1A558441" w:rsidR="00C036AE" w:rsidRPr="00BC39C3" w:rsidRDefault="00C036AE" w:rsidP="00C036AE">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 подаден в ИСУН 2020 и удостоверение за актуално състояние на организацията</w:t>
            </w:r>
            <w:r>
              <w:rPr>
                <w:snapToGrid/>
                <w:color w:val="000000"/>
                <w:szCs w:val="24"/>
                <w:lang w:val="bg-BG" w:eastAsia="bg-BG"/>
              </w:rPr>
              <w:t xml:space="preserve"> или друг нормативен документ</w:t>
            </w:r>
            <w:r w:rsidRPr="00BC39C3">
              <w:rPr>
                <w:snapToGrid/>
                <w:color w:val="000000"/>
                <w:szCs w:val="24"/>
                <w:lang w:val="bg-BG" w:eastAsia="bg-BG"/>
              </w:rPr>
              <w:t>/Търговски регистър</w:t>
            </w:r>
            <w:r>
              <w:rPr>
                <w:snapToGrid/>
                <w:color w:val="000000"/>
                <w:szCs w:val="24"/>
                <w:lang w:val="bg-BG" w:eastAsia="bg-BG"/>
              </w:rPr>
              <w:t xml:space="preserve"> </w:t>
            </w:r>
            <w:r>
              <w:rPr>
                <w:lang w:val="bg-BG"/>
              </w:rPr>
              <w:t>и РЮЛНЦ,</w:t>
            </w:r>
            <w:r>
              <w:rPr>
                <w:snapToGrid/>
                <w:color w:val="000000"/>
                <w:szCs w:val="24"/>
                <w:lang w:val="bg-BG" w:eastAsia="bg-BG"/>
              </w:rPr>
              <w:t xml:space="preserve"> други публични регистри</w:t>
            </w:r>
            <w:r w:rsidRPr="00BC39C3">
              <w:rPr>
                <w:snapToGrid/>
                <w:color w:val="000000"/>
                <w:szCs w:val="24"/>
                <w:lang w:val="bg-BG" w:eastAsia="bg-BG"/>
              </w:rPr>
              <w:t>.</w:t>
            </w:r>
          </w:p>
          <w:p w14:paraId="623E0F8E" w14:textId="77777777" w:rsidR="00C036AE" w:rsidRPr="00FC7691" w:rsidRDefault="00C036AE" w:rsidP="00C036AE">
            <w:pPr>
              <w:autoSpaceDE w:val="0"/>
              <w:autoSpaceDN w:val="0"/>
              <w:adjustRightInd w:val="0"/>
              <w:spacing w:after="120"/>
              <w:jc w:val="both"/>
              <w:rPr>
                <w:snapToGrid/>
                <w:color w:val="000000"/>
                <w:szCs w:val="24"/>
                <w:u w:val="single"/>
                <w:lang w:val="bg-BG" w:eastAsia="bg-BG"/>
              </w:rPr>
            </w:pPr>
            <w:r w:rsidRPr="00FC7691">
              <w:rPr>
                <w:snapToGrid/>
                <w:color w:val="000000"/>
                <w:szCs w:val="24"/>
                <w:u w:val="single"/>
                <w:lang w:val="bg-BG" w:eastAsia="bg-BG"/>
              </w:rPr>
              <w:t>Принципни действия:</w:t>
            </w:r>
          </w:p>
          <w:p w14:paraId="01E7A224" w14:textId="37AAA20B" w:rsidR="00C036AE" w:rsidRPr="00FC52DC" w:rsidRDefault="00C036AE" w:rsidP="00C036AE">
            <w:pPr>
              <w:jc w:val="both"/>
              <w:rPr>
                <w:rFonts w:eastAsia="Calibri"/>
                <w:b/>
                <w:snapToGrid/>
                <w:szCs w:val="24"/>
                <w:lang w:val="bg-BG"/>
              </w:rPr>
            </w:pPr>
            <w:r w:rsidRPr="00BC39C3">
              <w:rPr>
                <w:b/>
                <w:snapToGrid/>
                <w:szCs w:val="24"/>
                <w:lang w:val="bg-BG"/>
              </w:rPr>
              <w:t>В случай че партньорът не е някое от изброените лица, проектното предложение ще бъде отхвърлено!</w:t>
            </w:r>
          </w:p>
        </w:tc>
      </w:tr>
      <w:tr w:rsidR="00C036AE" w:rsidRPr="007B300A" w14:paraId="608FA621" w14:textId="77777777" w:rsidTr="002F5438">
        <w:tc>
          <w:tcPr>
            <w:tcW w:w="6521" w:type="dxa"/>
            <w:gridSpan w:val="5"/>
            <w:tcBorders>
              <w:top w:val="single" w:sz="4" w:space="0" w:color="auto"/>
              <w:left w:val="single" w:sz="4" w:space="0" w:color="auto"/>
              <w:bottom w:val="single" w:sz="4" w:space="0" w:color="auto"/>
              <w:right w:val="single" w:sz="4" w:space="0" w:color="auto"/>
            </w:tcBorders>
          </w:tcPr>
          <w:p w14:paraId="7FE54172" w14:textId="637699A6" w:rsidR="00C036AE" w:rsidRPr="00BC39C3" w:rsidRDefault="00C036AE" w:rsidP="00C036AE">
            <w:pPr>
              <w:autoSpaceDE w:val="0"/>
              <w:autoSpaceDN w:val="0"/>
              <w:adjustRightInd w:val="0"/>
              <w:spacing w:after="120"/>
              <w:jc w:val="both"/>
              <w:rPr>
                <w:snapToGrid/>
                <w:color w:val="000000"/>
                <w:szCs w:val="24"/>
                <w:lang w:val="bg-BG" w:eastAsia="bg-BG"/>
              </w:rPr>
            </w:pPr>
            <w:r>
              <w:rPr>
                <w:snapToGrid/>
                <w:szCs w:val="24"/>
                <w:lang w:val="bg-BG"/>
              </w:rPr>
              <w:lastRenderedPageBreak/>
              <w:t xml:space="preserve">2. </w:t>
            </w:r>
            <w:r w:rsidRPr="00BC39C3">
              <w:rPr>
                <w:snapToGrid/>
                <w:szCs w:val="24"/>
                <w:lang w:val="bg-BG"/>
              </w:rPr>
              <w:t xml:space="preserve">Партньорът е лице, със самостоятелна </w:t>
            </w:r>
            <w:proofErr w:type="spellStart"/>
            <w:r w:rsidRPr="00BC39C3">
              <w:rPr>
                <w:snapToGrid/>
                <w:szCs w:val="24"/>
                <w:lang w:val="bg-BG"/>
              </w:rPr>
              <w:t>правосубектност</w:t>
            </w:r>
            <w:proofErr w:type="spellEnd"/>
            <w:r w:rsidRPr="00BC39C3">
              <w:rPr>
                <w:snapToGrid/>
                <w:szCs w:val="24"/>
                <w:lang w:val="bg-BG"/>
              </w:rPr>
              <w:t xml:space="preserve">, регистрирано и имащо право </w:t>
            </w:r>
            <w:r w:rsidRPr="00E419C5">
              <w:rPr>
                <w:snapToGrid/>
                <w:szCs w:val="24"/>
                <w:lang w:val="bg-BG"/>
              </w:rPr>
              <w:t xml:space="preserve">да осъществява дейност на територията на Република България в съответствие с действащото българско законодателство </w:t>
            </w:r>
          </w:p>
        </w:tc>
        <w:tc>
          <w:tcPr>
            <w:tcW w:w="567" w:type="dxa"/>
            <w:tcBorders>
              <w:top w:val="single" w:sz="4" w:space="0" w:color="auto"/>
              <w:left w:val="single" w:sz="4" w:space="0" w:color="auto"/>
              <w:bottom w:val="single" w:sz="4" w:space="0" w:color="auto"/>
              <w:right w:val="single" w:sz="4" w:space="0" w:color="auto"/>
            </w:tcBorders>
          </w:tcPr>
          <w:p w14:paraId="190CB5D7" w14:textId="77777777" w:rsidR="00C036AE" w:rsidRPr="000E0925" w:rsidRDefault="00C036AE" w:rsidP="00C036AE">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7A8C3A9" w14:textId="77777777" w:rsidR="00C036AE" w:rsidRPr="000E0925" w:rsidRDefault="00C036AE" w:rsidP="00C036AE">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066F9F8" w14:textId="77777777" w:rsidR="00C036AE" w:rsidRPr="000E0925" w:rsidRDefault="00C036AE" w:rsidP="00C036AE">
            <w:pPr>
              <w:spacing w:after="160" w:line="259" w:lineRule="auto"/>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14:paraId="49907530" w14:textId="12F1F0E4" w:rsidR="00C036AE" w:rsidRPr="00BC39C3" w:rsidRDefault="00C036AE" w:rsidP="00C036AE">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Удостоверение за актуално състояние на организацията/Търговски регистър</w:t>
            </w:r>
            <w:r>
              <w:rPr>
                <w:snapToGrid/>
                <w:color w:val="000000"/>
                <w:szCs w:val="24"/>
                <w:lang w:val="bg-BG" w:eastAsia="bg-BG"/>
              </w:rPr>
              <w:t xml:space="preserve"> </w:t>
            </w:r>
            <w:r>
              <w:rPr>
                <w:lang w:val="bg-BG"/>
              </w:rPr>
              <w:t>и РЮЛНЦ, други публични регистри</w:t>
            </w:r>
            <w:r w:rsidRPr="00BC39C3">
              <w:rPr>
                <w:snapToGrid/>
                <w:color w:val="000000"/>
                <w:szCs w:val="24"/>
                <w:lang w:val="bg-BG" w:eastAsia="bg-BG"/>
              </w:rPr>
              <w:t>.</w:t>
            </w:r>
          </w:p>
          <w:p w14:paraId="45EC80F6" w14:textId="77777777" w:rsidR="00C036AE" w:rsidRPr="0018670F" w:rsidRDefault="00C036AE" w:rsidP="00C036AE">
            <w:pPr>
              <w:autoSpaceDE w:val="0"/>
              <w:autoSpaceDN w:val="0"/>
              <w:adjustRightInd w:val="0"/>
              <w:spacing w:after="120"/>
              <w:jc w:val="both"/>
              <w:rPr>
                <w:snapToGrid/>
                <w:color w:val="000000"/>
                <w:szCs w:val="24"/>
                <w:u w:val="single"/>
                <w:lang w:val="bg-BG" w:eastAsia="bg-BG"/>
              </w:rPr>
            </w:pPr>
            <w:r w:rsidRPr="0018670F">
              <w:rPr>
                <w:snapToGrid/>
                <w:color w:val="000000"/>
                <w:szCs w:val="24"/>
                <w:u w:val="single"/>
                <w:lang w:val="bg-BG" w:eastAsia="bg-BG"/>
              </w:rPr>
              <w:t>Принципни действия:</w:t>
            </w:r>
          </w:p>
          <w:p w14:paraId="1D1C44FF" w14:textId="2F926029" w:rsidR="00C036AE" w:rsidRPr="00BC39C3" w:rsidRDefault="00C036AE" w:rsidP="00C036AE">
            <w:pPr>
              <w:autoSpaceDE w:val="0"/>
              <w:autoSpaceDN w:val="0"/>
              <w:adjustRightInd w:val="0"/>
              <w:jc w:val="both"/>
              <w:rPr>
                <w:snapToGrid/>
                <w:color w:val="000000"/>
                <w:szCs w:val="24"/>
                <w:lang w:val="bg-BG" w:eastAsia="bg-BG"/>
              </w:rPr>
            </w:pPr>
            <w:r w:rsidRPr="00BC39C3">
              <w:rPr>
                <w:b/>
                <w:snapToGrid/>
                <w:szCs w:val="24"/>
                <w:lang w:val="bg-BG"/>
              </w:rPr>
              <w:t>В случай че партньорът не отговаря на условието, проектното предложение ще бъде отхвърлено!</w:t>
            </w:r>
          </w:p>
        </w:tc>
      </w:tr>
      <w:tr w:rsidR="00C036AE" w:rsidRPr="007B300A" w14:paraId="46404B5A" w14:textId="77777777" w:rsidTr="002F5438">
        <w:tc>
          <w:tcPr>
            <w:tcW w:w="6521" w:type="dxa"/>
            <w:gridSpan w:val="5"/>
            <w:tcBorders>
              <w:top w:val="single" w:sz="4" w:space="0" w:color="auto"/>
              <w:left w:val="single" w:sz="4" w:space="0" w:color="auto"/>
              <w:bottom w:val="single" w:sz="4" w:space="0" w:color="auto"/>
              <w:right w:val="single" w:sz="4" w:space="0" w:color="auto"/>
            </w:tcBorders>
          </w:tcPr>
          <w:p w14:paraId="01E52260" w14:textId="77777777" w:rsidR="00C036AE" w:rsidRPr="00BC39C3" w:rsidRDefault="00C036AE" w:rsidP="00C036AE">
            <w:pPr>
              <w:autoSpaceDE w:val="0"/>
              <w:autoSpaceDN w:val="0"/>
              <w:adjustRightInd w:val="0"/>
              <w:spacing w:after="120"/>
              <w:jc w:val="both"/>
              <w:rPr>
                <w:snapToGrid/>
                <w:szCs w:val="24"/>
                <w:lang w:val="bg-BG"/>
              </w:rPr>
            </w:pPr>
            <w:r>
              <w:rPr>
                <w:rFonts w:eastAsia="Calibri"/>
                <w:snapToGrid/>
                <w:szCs w:val="24"/>
                <w:lang w:val="bg-BG"/>
              </w:rPr>
              <w:t>3.</w:t>
            </w:r>
            <w:r w:rsidRPr="009C53C4">
              <w:rPr>
                <w:rFonts w:eastAsia="Calibri"/>
                <w:snapToGrid/>
                <w:szCs w:val="24"/>
                <w:lang w:val="bg-BG"/>
              </w:rPr>
              <w:t>Партньорът отговаря на изискванията за предоставяне на минимални помощи, в съответствие с Регламент (ЕС) № 1407/2013</w:t>
            </w:r>
          </w:p>
        </w:tc>
        <w:tc>
          <w:tcPr>
            <w:tcW w:w="567" w:type="dxa"/>
            <w:tcBorders>
              <w:top w:val="single" w:sz="4" w:space="0" w:color="auto"/>
              <w:left w:val="single" w:sz="4" w:space="0" w:color="auto"/>
              <w:bottom w:val="single" w:sz="4" w:space="0" w:color="auto"/>
              <w:right w:val="single" w:sz="4" w:space="0" w:color="auto"/>
            </w:tcBorders>
          </w:tcPr>
          <w:p w14:paraId="4E645CF2" w14:textId="77777777" w:rsidR="00C036AE" w:rsidRPr="002A4836" w:rsidRDefault="00C036AE" w:rsidP="00C036AE">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B4E7FDD" w14:textId="77777777" w:rsidR="00C036AE" w:rsidRPr="002A4836" w:rsidRDefault="00C036AE" w:rsidP="00C036AE">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D8C2ADD" w14:textId="77777777" w:rsidR="00C036AE" w:rsidRPr="002A4836" w:rsidRDefault="00C036AE" w:rsidP="00C036AE">
            <w:pPr>
              <w:spacing w:after="160" w:line="259" w:lineRule="auto"/>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14:paraId="55551136" w14:textId="4F33CC4E" w:rsidR="00C036AE" w:rsidRPr="009C53C4" w:rsidRDefault="00C036AE" w:rsidP="00C036AE">
            <w:pPr>
              <w:spacing w:after="160" w:line="259" w:lineRule="auto"/>
              <w:jc w:val="both"/>
              <w:rPr>
                <w:rFonts w:eastAsia="Calibri"/>
                <w:snapToGrid/>
                <w:szCs w:val="24"/>
                <w:lang w:val="bg-BG"/>
              </w:rPr>
            </w:pPr>
            <w:r w:rsidRPr="009C53C4">
              <w:rPr>
                <w:rFonts w:eastAsia="Calibri"/>
                <w:snapToGrid/>
                <w:szCs w:val="24"/>
                <w:lang w:val="bg-BG"/>
              </w:rPr>
              <w:t>Източник на информация – ИСУН 2020, Приложения към Формуляра за кандидатстване</w:t>
            </w:r>
            <w:r>
              <w:rPr>
                <w:rFonts w:eastAsia="Calibri"/>
                <w:snapToGrid/>
                <w:szCs w:val="24"/>
                <w:lang w:val="bg-BG"/>
              </w:rPr>
              <w:t xml:space="preserve"> и</w:t>
            </w:r>
            <w:r w:rsidRPr="009C53C4">
              <w:rPr>
                <w:rFonts w:eastAsia="Calibri"/>
                <w:snapToGrid/>
                <w:szCs w:val="24"/>
                <w:lang w:val="bg-BG"/>
              </w:rPr>
              <w:t xml:space="preserve"> Приложение: Декларация за държавни/минимални помощи</w:t>
            </w:r>
          </w:p>
          <w:p w14:paraId="3B8235E9" w14:textId="77777777" w:rsidR="00C036AE" w:rsidRPr="00AB1231" w:rsidRDefault="00C036AE" w:rsidP="00C036AE">
            <w:pPr>
              <w:spacing w:after="16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75DD4F83" w14:textId="4265C2B1" w:rsidR="00C036AE" w:rsidRPr="00BC39C3" w:rsidRDefault="00C036AE" w:rsidP="00C036AE">
            <w:pPr>
              <w:autoSpaceDE w:val="0"/>
              <w:autoSpaceDN w:val="0"/>
              <w:adjustRightInd w:val="0"/>
              <w:jc w:val="both"/>
              <w:rPr>
                <w:snapToGrid/>
                <w:color w:val="000000"/>
                <w:szCs w:val="24"/>
                <w:lang w:val="bg-BG" w:eastAsia="bg-BG"/>
              </w:rPr>
            </w:pPr>
            <w:r w:rsidRPr="009C53C4">
              <w:rPr>
                <w:rFonts w:eastAsia="Calibri"/>
                <w:snapToGrid/>
                <w:szCs w:val="24"/>
                <w:lang w:val="bg-BG"/>
              </w:rPr>
              <w:t>Обстоятелствата ще бъдат приемани на декларативен принцип. Детайлна проверка на декларираните обстоятелства ще бъде извършена преди сключването на договор с одобрените кандидати.</w:t>
            </w:r>
          </w:p>
        </w:tc>
      </w:tr>
      <w:tr w:rsidR="00C036AE" w:rsidRPr="007B300A" w14:paraId="586DC8AC" w14:textId="77777777" w:rsidTr="006C6DE1">
        <w:trPr>
          <w:trHeight w:val="416"/>
        </w:trPr>
        <w:tc>
          <w:tcPr>
            <w:tcW w:w="6521" w:type="dxa"/>
            <w:gridSpan w:val="5"/>
            <w:tcBorders>
              <w:top w:val="single" w:sz="4" w:space="0" w:color="auto"/>
              <w:left w:val="single" w:sz="4" w:space="0" w:color="auto"/>
              <w:bottom w:val="single" w:sz="4" w:space="0" w:color="auto"/>
              <w:right w:val="single" w:sz="4" w:space="0" w:color="auto"/>
            </w:tcBorders>
          </w:tcPr>
          <w:p w14:paraId="2B9791CA" w14:textId="6F32DECF" w:rsidR="00C036AE" w:rsidRPr="000A2419" w:rsidRDefault="00C036AE" w:rsidP="00C036AE">
            <w:pPr>
              <w:spacing w:after="120" w:line="259" w:lineRule="auto"/>
              <w:ind w:right="-51"/>
              <w:jc w:val="both"/>
              <w:rPr>
                <w:rFonts w:eastAsia="Calibri"/>
                <w:snapToGrid/>
                <w:szCs w:val="24"/>
                <w:lang w:val="bg-BG"/>
              </w:rPr>
            </w:pPr>
            <w:r w:rsidRPr="00254140">
              <w:rPr>
                <w:rFonts w:eastAsia="Calibri"/>
                <w:snapToGrid/>
                <w:szCs w:val="24"/>
                <w:lang w:val="bg-BG"/>
              </w:rPr>
              <w:t>4.</w:t>
            </w:r>
            <w:r w:rsidR="001627FA">
              <w:rPr>
                <w:rFonts w:eastAsia="Calibri"/>
                <w:b/>
                <w:snapToGrid/>
                <w:szCs w:val="24"/>
                <w:lang w:val="bg-BG"/>
              </w:rPr>
              <w:t xml:space="preserve"> </w:t>
            </w:r>
            <w:r w:rsidRPr="000A2419">
              <w:rPr>
                <w:rFonts w:eastAsia="Calibri"/>
                <w:snapToGrid/>
                <w:szCs w:val="24"/>
                <w:lang w:val="bg-BG"/>
              </w:rPr>
              <w:t>Партньорът разполага с финансов капацитет, съобразно Приложение: Методика за оценка на финансовия капацитет на кандидатите</w:t>
            </w:r>
            <w:r w:rsidR="004621F8">
              <w:rPr>
                <w:rFonts w:eastAsia="Calibri"/>
                <w:snapToGrid/>
                <w:szCs w:val="24"/>
                <w:lang w:val="bg-BG"/>
              </w:rPr>
              <w:t>/партньорите</w:t>
            </w:r>
            <w:r w:rsidRPr="000A2419">
              <w:rPr>
                <w:rFonts w:eastAsia="Calibri"/>
                <w:snapToGrid/>
                <w:szCs w:val="24"/>
                <w:lang w:val="bg-BG"/>
              </w:rPr>
              <w:t xml:space="preserve"> по Оперативна програма „Развитие на човешките ресурси“ 2014 – 2020 г.</w:t>
            </w:r>
            <w:r w:rsidRPr="000A2419" w:rsidDel="00211624">
              <w:rPr>
                <w:snapToGrid/>
                <w:szCs w:val="24"/>
                <w:lang w:val="bg-BG"/>
              </w:rPr>
              <w:t xml:space="preserve"> </w:t>
            </w:r>
          </w:p>
          <w:p w14:paraId="70C0C0E8" w14:textId="4FD1EDFE" w:rsidR="00C036AE" w:rsidRPr="00B204CC" w:rsidRDefault="00C036AE" w:rsidP="00B204CC">
            <w:pPr>
              <w:pStyle w:val="af6"/>
              <w:numPr>
                <w:ilvl w:val="0"/>
                <w:numId w:val="74"/>
              </w:numPr>
              <w:spacing w:after="120" w:line="259" w:lineRule="auto"/>
              <w:ind w:left="317" w:right="-51"/>
              <w:jc w:val="both"/>
              <w:rPr>
                <w:rFonts w:eastAsia="Calibri"/>
                <w:snapToGrid/>
                <w:szCs w:val="24"/>
                <w:lang w:val="bg-BG"/>
              </w:rPr>
            </w:pPr>
            <w:r w:rsidRPr="00BE4D66">
              <w:rPr>
                <w:rFonts w:eastAsia="Calibri"/>
                <w:snapToGrid/>
                <w:szCs w:val="24"/>
                <w:lang w:val="bg-BG"/>
              </w:rPr>
              <w:t xml:space="preserve">Когато партньорът е </w:t>
            </w:r>
            <w:r>
              <w:rPr>
                <w:rFonts w:eastAsia="Calibri"/>
                <w:b/>
                <w:snapToGrid/>
                <w:szCs w:val="24"/>
                <w:lang w:val="bg-BG"/>
              </w:rPr>
              <w:t>община</w:t>
            </w:r>
            <w:r w:rsidRPr="00BE4D66">
              <w:rPr>
                <w:rFonts w:eastAsia="Calibri"/>
                <w:snapToGrid/>
                <w:szCs w:val="24"/>
                <w:lang w:val="bg-BG"/>
              </w:rPr>
              <w:t xml:space="preserve"> се извършва служебна проверка от оценителната комисия в Закона за държавния бюджет за текущата година. </w:t>
            </w:r>
            <w:r w:rsidR="008A2465" w:rsidRPr="00B23772">
              <w:rPr>
                <w:szCs w:val="24"/>
                <w:lang w:val="bg-BG"/>
              </w:rPr>
              <w:t>Счита се, че организацията разполага с необходимия финансов капацитет, ако утвърдените разходи по бюджета на общината за текущата година са по-високи от размера на средствата, които ще разходва партньорът (БФП) по проекта.</w:t>
            </w:r>
          </w:p>
        </w:tc>
        <w:tc>
          <w:tcPr>
            <w:tcW w:w="567" w:type="dxa"/>
            <w:tcBorders>
              <w:top w:val="single" w:sz="4" w:space="0" w:color="auto"/>
              <w:left w:val="single" w:sz="4" w:space="0" w:color="auto"/>
              <w:bottom w:val="single" w:sz="4" w:space="0" w:color="auto"/>
              <w:right w:val="single" w:sz="4" w:space="0" w:color="auto"/>
            </w:tcBorders>
          </w:tcPr>
          <w:p w14:paraId="2DB56BE9" w14:textId="77777777" w:rsidR="00C036AE" w:rsidRPr="000A2419" w:rsidRDefault="00C036AE" w:rsidP="00C036AE">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3F98537" w14:textId="77777777" w:rsidR="00C036AE" w:rsidRPr="000A2419" w:rsidRDefault="00C036AE" w:rsidP="00C036AE">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67851F8" w14:textId="77777777" w:rsidR="00C036AE" w:rsidRPr="000A2419" w:rsidRDefault="00C036AE" w:rsidP="00C036AE">
            <w:pPr>
              <w:spacing w:line="259" w:lineRule="auto"/>
              <w:jc w:val="both"/>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14:paraId="40ED5968" w14:textId="697CDF63" w:rsidR="00C036AE" w:rsidRPr="000A2419" w:rsidRDefault="00C036AE" w:rsidP="00C036AE">
            <w:pPr>
              <w:spacing w:after="120" w:line="259" w:lineRule="auto"/>
              <w:jc w:val="both"/>
              <w:rPr>
                <w:rFonts w:eastAsia="Calibri"/>
                <w:snapToGrid/>
                <w:szCs w:val="24"/>
                <w:lang w:val="bg-BG"/>
              </w:rPr>
            </w:pPr>
            <w:r w:rsidRPr="000A2419">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 –Счетоводен баланс</w:t>
            </w:r>
            <w:r w:rsidRPr="000A2419">
              <w:rPr>
                <w:rFonts w:eastAsia="Calibri"/>
                <w:snapToGrid/>
                <w:szCs w:val="24"/>
                <w:lang w:val="bg-BG"/>
              </w:rPr>
              <w:t xml:space="preserve"> </w:t>
            </w:r>
          </w:p>
          <w:p w14:paraId="6C8BBB1A" w14:textId="77777777" w:rsidR="00C036AE" w:rsidRPr="00AB1231" w:rsidRDefault="00C036AE" w:rsidP="00C036AE">
            <w:pPr>
              <w:spacing w:after="12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13530D07" w14:textId="2ED18018" w:rsidR="00C036AE" w:rsidRDefault="00C036AE" w:rsidP="00C036AE">
            <w:pPr>
              <w:spacing w:line="259" w:lineRule="auto"/>
              <w:jc w:val="both"/>
              <w:rPr>
                <w:rFonts w:eastAsia="Calibri"/>
                <w:snapToGrid/>
                <w:szCs w:val="24"/>
                <w:lang w:val="bg-BG"/>
              </w:rPr>
            </w:pPr>
            <w:r w:rsidRPr="0094652A">
              <w:rPr>
                <w:rFonts w:eastAsia="Calibri"/>
                <w:snapToGrid/>
                <w:szCs w:val="24"/>
                <w:lang w:val="bg-BG"/>
              </w:rPr>
              <w:t xml:space="preserve">В случай че </w:t>
            </w:r>
            <w:r>
              <w:rPr>
                <w:rFonts w:eastAsia="Calibri"/>
                <w:snapToGrid/>
                <w:szCs w:val="24"/>
                <w:lang w:val="bg-BG"/>
              </w:rPr>
              <w:t>п</w:t>
            </w:r>
            <w:r w:rsidRPr="000A2419">
              <w:rPr>
                <w:rFonts w:eastAsia="Calibri"/>
                <w:snapToGrid/>
                <w:szCs w:val="24"/>
                <w:lang w:val="bg-BG"/>
              </w:rPr>
              <w:t xml:space="preserve">артньорът не разполага с финансов </w:t>
            </w:r>
            <w:r>
              <w:rPr>
                <w:rFonts w:eastAsia="Calibri"/>
                <w:snapToGrid/>
                <w:szCs w:val="24"/>
                <w:lang w:val="bg-BG"/>
              </w:rPr>
              <w:t>капацитет</w:t>
            </w:r>
            <w:r w:rsidR="00B23772">
              <w:rPr>
                <w:rFonts w:eastAsia="Calibri"/>
                <w:snapToGrid/>
                <w:szCs w:val="24"/>
                <w:lang w:val="bg-BG"/>
              </w:rPr>
              <w:t>,</w:t>
            </w:r>
            <w:r w:rsidR="00B23772" w:rsidRPr="000A2419">
              <w:rPr>
                <w:rFonts w:eastAsia="Calibri"/>
                <w:snapToGrid/>
                <w:szCs w:val="24"/>
                <w:lang w:val="bg-BG"/>
              </w:rPr>
              <w:t xml:space="preserve"> </w:t>
            </w:r>
            <w:r w:rsidRPr="000A2419">
              <w:rPr>
                <w:rFonts w:eastAsia="Calibri"/>
                <w:snapToGrid/>
                <w:szCs w:val="24"/>
                <w:lang w:val="bg-BG"/>
              </w:rPr>
              <w:t>съобразно Приложение: Методика за оценка на финансовия капацитет на кандидатите</w:t>
            </w:r>
            <w:r w:rsidR="004621F8">
              <w:rPr>
                <w:rFonts w:eastAsia="Calibri"/>
                <w:snapToGrid/>
                <w:szCs w:val="24"/>
                <w:lang w:val="bg-BG"/>
              </w:rPr>
              <w:t>/партньорите</w:t>
            </w:r>
            <w:r w:rsidRPr="000A2419">
              <w:rPr>
                <w:rFonts w:eastAsia="Calibri"/>
                <w:snapToGrid/>
                <w:szCs w:val="24"/>
                <w:lang w:val="bg-BG"/>
              </w:rPr>
              <w:t xml:space="preserve"> по Оперативна програма „Развитие на човешките ресурси“ 2014 – 2020 г.</w:t>
            </w:r>
            <w:ins w:id="5" w:author="Iliana Kovacheva" w:date="2019-05-20T12:03:00Z">
              <w:r w:rsidR="004621F8">
                <w:rPr>
                  <w:rFonts w:eastAsia="Calibri"/>
                  <w:snapToGrid/>
                  <w:szCs w:val="24"/>
                  <w:lang w:val="bg-BG"/>
                </w:rPr>
                <w:t>,</w:t>
              </w:r>
            </w:ins>
            <w:r w:rsidRPr="000A2419">
              <w:rPr>
                <w:rFonts w:eastAsia="Calibri"/>
                <w:snapToGrid/>
                <w:szCs w:val="24"/>
                <w:lang w:val="bg-BG"/>
              </w:rPr>
              <w:t xml:space="preserve"> проектното предложение ще бъде отхвърлено.</w:t>
            </w:r>
          </w:p>
          <w:p w14:paraId="4795C9DC" w14:textId="6DF26C98" w:rsidR="00C036AE" w:rsidRPr="000A2419" w:rsidRDefault="00C036AE" w:rsidP="004621F8">
            <w:pPr>
              <w:spacing w:line="259" w:lineRule="auto"/>
              <w:jc w:val="both"/>
              <w:rPr>
                <w:rFonts w:eastAsia="Calibri"/>
                <w:b/>
                <w:snapToGrid/>
                <w:szCs w:val="24"/>
                <w:lang w:val="bg-BG"/>
              </w:rPr>
            </w:pPr>
            <w:r>
              <w:rPr>
                <w:rFonts w:eastAsia="Calibri"/>
                <w:snapToGrid/>
                <w:szCs w:val="24"/>
                <w:lang w:val="bg-BG"/>
              </w:rPr>
              <w:t>Когато партньорът</w:t>
            </w:r>
            <w:r w:rsidRPr="00652BA3">
              <w:rPr>
                <w:rFonts w:eastAsia="Calibri"/>
                <w:snapToGrid/>
                <w:szCs w:val="24"/>
                <w:lang w:val="bg-BG"/>
              </w:rPr>
              <w:t xml:space="preserve"> е </w:t>
            </w:r>
            <w:r>
              <w:rPr>
                <w:rFonts w:eastAsia="Calibri"/>
                <w:snapToGrid/>
                <w:szCs w:val="24"/>
                <w:lang w:val="bg-BG"/>
              </w:rPr>
              <w:t>община</w:t>
            </w:r>
            <w:r w:rsidRPr="00652BA3">
              <w:rPr>
                <w:rFonts w:eastAsia="Calibri"/>
                <w:snapToGrid/>
                <w:szCs w:val="24"/>
                <w:lang w:val="bg-BG"/>
              </w:rPr>
              <w:t xml:space="preserve"> </w:t>
            </w:r>
            <w:r>
              <w:rPr>
                <w:rFonts w:eastAsia="Calibri"/>
                <w:snapToGrid/>
                <w:szCs w:val="24"/>
                <w:lang w:val="bg-BG"/>
              </w:rPr>
              <w:t>–</w:t>
            </w:r>
            <w:r w:rsidRPr="00652BA3">
              <w:rPr>
                <w:rFonts w:eastAsia="Calibri"/>
                <w:snapToGrid/>
                <w:szCs w:val="24"/>
                <w:lang w:val="bg-BG"/>
              </w:rPr>
              <w:t xml:space="preserve"> служебн</w:t>
            </w:r>
            <w:r>
              <w:rPr>
                <w:rFonts w:eastAsia="Calibri"/>
                <w:snapToGrid/>
                <w:szCs w:val="24"/>
                <w:lang w:val="bg-BG"/>
              </w:rPr>
              <w:t>а проверка</w:t>
            </w:r>
            <w:r w:rsidRPr="00652BA3">
              <w:rPr>
                <w:rFonts w:eastAsia="Calibri"/>
                <w:snapToGrid/>
                <w:szCs w:val="24"/>
                <w:lang w:val="bg-BG"/>
              </w:rPr>
              <w:t xml:space="preserve"> от оценителната комиси</w:t>
            </w:r>
            <w:r>
              <w:rPr>
                <w:rFonts w:eastAsia="Calibri"/>
                <w:snapToGrid/>
                <w:szCs w:val="24"/>
                <w:lang w:val="bg-BG"/>
              </w:rPr>
              <w:t xml:space="preserve">я в Закона за държавния бюджет, съобразно </w:t>
            </w:r>
            <w:r w:rsidR="004621F8">
              <w:rPr>
                <w:rFonts w:eastAsia="Calibri"/>
                <w:snapToGrid/>
                <w:szCs w:val="24"/>
                <w:lang w:val="bg-BG"/>
              </w:rPr>
              <w:t>Условията</w:t>
            </w:r>
            <w:r>
              <w:rPr>
                <w:rFonts w:eastAsia="Calibri"/>
                <w:snapToGrid/>
                <w:szCs w:val="24"/>
                <w:lang w:val="bg-BG"/>
              </w:rPr>
              <w:t xml:space="preserve"> за кандидатстване. </w:t>
            </w:r>
            <w:r w:rsidRPr="002C6FEC">
              <w:rPr>
                <w:rFonts w:eastAsia="Calibri"/>
                <w:snapToGrid/>
                <w:szCs w:val="24"/>
                <w:lang w:val="bg-BG"/>
              </w:rPr>
              <w:t>В случай</w:t>
            </w:r>
            <w:del w:id="6" w:author="Iliana Kovacheva" w:date="2019-05-20T12:03:00Z">
              <w:r w:rsidDel="004621F8">
                <w:rPr>
                  <w:rFonts w:eastAsia="Calibri"/>
                  <w:snapToGrid/>
                  <w:szCs w:val="24"/>
                  <w:lang w:val="bg-BG"/>
                </w:rPr>
                <w:delText>,</w:delText>
              </w:r>
            </w:del>
            <w:r w:rsidRPr="002C6FEC">
              <w:rPr>
                <w:rFonts w:eastAsia="Calibri"/>
                <w:snapToGrid/>
                <w:szCs w:val="24"/>
                <w:lang w:val="bg-BG"/>
              </w:rPr>
              <w:t xml:space="preserve"> че </w:t>
            </w:r>
            <w:r>
              <w:rPr>
                <w:rFonts w:eastAsia="Calibri"/>
                <w:snapToGrid/>
                <w:szCs w:val="24"/>
                <w:lang w:val="bg-BG"/>
              </w:rPr>
              <w:t>партньорът</w:t>
            </w:r>
            <w:r w:rsidRPr="00652BA3">
              <w:rPr>
                <w:rFonts w:eastAsia="Calibri"/>
                <w:snapToGrid/>
                <w:szCs w:val="24"/>
                <w:lang w:val="bg-BG"/>
              </w:rPr>
              <w:t xml:space="preserve"> </w:t>
            </w:r>
            <w:r>
              <w:rPr>
                <w:rFonts w:eastAsia="Calibri"/>
                <w:snapToGrid/>
                <w:szCs w:val="24"/>
                <w:lang w:val="bg-BG"/>
              </w:rPr>
              <w:t xml:space="preserve">не </w:t>
            </w:r>
            <w:r w:rsidRPr="00652BA3">
              <w:rPr>
                <w:rFonts w:eastAsia="Calibri"/>
                <w:snapToGrid/>
                <w:szCs w:val="24"/>
                <w:lang w:val="bg-BG"/>
              </w:rPr>
              <w:t>разполага с необходимия финансов капацитет</w:t>
            </w:r>
            <w:r>
              <w:rPr>
                <w:rFonts w:eastAsia="Calibri"/>
                <w:snapToGrid/>
                <w:szCs w:val="24"/>
                <w:lang w:val="bg-BG"/>
              </w:rPr>
              <w:t xml:space="preserve">, </w:t>
            </w:r>
            <w:r w:rsidRPr="002C6FEC">
              <w:rPr>
                <w:rFonts w:eastAsia="Calibri"/>
                <w:snapToGrid/>
                <w:szCs w:val="24"/>
                <w:lang w:val="bg-BG"/>
              </w:rPr>
              <w:t>проектното предложение ще бъде отхвърлено.</w:t>
            </w:r>
          </w:p>
        </w:tc>
      </w:tr>
      <w:tr w:rsidR="00C036AE" w:rsidRPr="007B300A" w14:paraId="03A0FC89" w14:textId="77777777" w:rsidTr="002F5438">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06B860D4" w14:textId="083CF56A" w:rsidR="00C036AE" w:rsidRPr="00A56D4D" w:rsidRDefault="00C036AE" w:rsidP="00C036AE">
            <w:pPr>
              <w:tabs>
                <w:tab w:val="left" w:pos="-284"/>
              </w:tabs>
              <w:spacing w:after="120" w:line="240" w:lineRule="exact"/>
              <w:jc w:val="both"/>
              <w:rPr>
                <w:snapToGrid/>
                <w:szCs w:val="24"/>
                <w:lang w:val="bg-BG"/>
              </w:rPr>
            </w:pPr>
            <w:r w:rsidRPr="00A56D4D">
              <w:rPr>
                <w:snapToGrid/>
                <w:szCs w:val="24"/>
                <w:lang w:val="bg-BG"/>
              </w:rPr>
              <w:t>5. Партньорът е вписан в регистъра на АСП, като доставчик на социални услуги</w:t>
            </w:r>
            <w:r w:rsidRPr="00744CA3">
              <w:rPr>
                <w:lang w:val="bg-BG"/>
              </w:rPr>
              <w:t xml:space="preserve">, за съответната социална услуга. </w:t>
            </w:r>
            <w:r w:rsidRPr="00A56D4D">
              <w:rPr>
                <w:snapToGrid/>
                <w:szCs w:val="24"/>
                <w:lang w:val="bg-BG"/>
              </w:rPr>
              <w:t xml:space="preserve"> (ако е приложимо)</w:t>
            </w:r>
          </w:p>
          <w:p w14:paraId="4A677CC1" w14:textId="77777777" w:rsidR="00C036AE" w:rsidRPr="00A56D4D" w:rsidRDefault="00C036AE" w:rsidP="00C036AE">
            <w:pPr>
              <w:ind w:right="-51"/>
              <w:jc w:val="both"/>
              <w:rPr>
                <w:snapToGrid/>
                <w:szCs w:val="24"/>
                <w:lang w:val="bg-BG"/>
              </w:rPr>
            </w:pPr>
          </w:p>
          <w:p w14:paraId="6A675F88" w14:textId="236097F1" w:rsidR="00C036AE" w:rsidRPr="00A56D4D" w:rsidRDefault="00C036AE" w:rsidP="00C036AE">
            <w:pPr>
              <w:ind w:right="-51"/>
              <w:jc w:val="both"/>
              <w:rPr>
                <w:rFonts w:eastAsia="Calibri"/>
                <w:snapToGrid/>
                <w:szCs w:val="24"/>
                <w:lang w:val="bg-BG"/>
              </w:rPr>
            </w:pPr>
            <w:r w:rsidRPr="00A56D4D">
              <w:rPr>
                <w:snapToGrid/>
                <w:szCs w:val="24"/>
                <w:lang w:val="bg-BG"/>
              </w:rPr>
              <w:t>*Извършва се служебна проверка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AC8DF4B" w14:textId="77777777" w:rsidR="00C036AE" w:rsidRPr="00A56D4D" w:rsidRDefault="00C036AE" w:rsidP="00C036AE">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72AEF87" w14:textId="77777777" w:rsidR="00C036AE" w:rsidRPr="00A56D4D" w:rsidRDefault="00C036AE" w:rsidP="00C036AE">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533D91F" w14:textId="77777777" w:rsidR="00C036AE" w:rsidRPr="00A56D4D" w:rsidRDefault="00C036AE" w:rsidP="00C036AE">
            <w:pPr>
              <w:tabs>
                <w:tab w:val="left" w:pos="795"/>
              </w:tabs>
              <w:spacing w:after="160" w:line="259" w:lineRule="auto"/>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11D5441" w14:textId="751FA98F" w:rsidR="00C036AE" w:rsidRPr="00A56D4D" w:rsidRDefault="00C036AE" w:rsidP="00C036AE">
            <w:pPr>
              <w:spacing w:after="120"/>
              <w:jc w:val="both"/>
              <w:rPr>
                <w:snapToGrid/>
                <w:szCs w:val="24"/>
                <w:lang w:val="bg-BG"/>
              </w:rPr>
            </w:pPr>
            <w:r w:rsidRPr="00A56D4D">
              <w:rPr>
                <w:snapToGrid/>
                <w:szCs w:val="24"/>
                <w:lang w:val="bg-BG"/>
              </w:rPr>
              <w:t>Източник на информация – Регистър на АСП</w:t>
            </w:r>
          </w:p>
          <w:p w14:paraId="7D35FADB" w14:textId="77777777" w:rsidR="00C036AE" w:rsidRPr="00A56D4D" w:rsidRDefault="00C036AE" w:rsidP="00C036AE">
            <w:pPr>
              <w:spacing w:after="120"/>
              <w:jc w:val="both"/>
              <w:rPr>
                <w:snapToGrid/>
                <w:szCs w:val="24"/>
                <w:u w:val="single"/>
                <w:lang w:val="bg-BG"/>
              </w:rPr>
            </w:pPr>
            <w:r w:rsidRPr="00A56D4D">
              <w:rPr>
                <w:snapToGrid/>
                <w:szCs w:val="24"/>
                <w:u w:val="single"/>
                <w:lang w:val="bg-BG"/>
              </w:rPr>
              <w:t>Принципни действия:</w:t>
            </w:r>
          </w:p>
          <w:p w14:paraId="7A50ADFC" w14:textId="3EA703D1" w:rsidR="00C036AE" w:rsidRPr="00744CA3" w:rsidRDefault="00C036AE" w:rsidP="00C036AE">
            <w:pPr>
              <w:spacing w:after="90" w:line="304" w:lineRule="auto"/>
              <w:ind w:left="2" w:right="106"/>
              <w:jc w:val="both"/>
              <w:rPr>
                <w:szCs w:val="24"/>
                <w:lang w:val="bg-BG"/>
              </w:rPr>
            </w:pPr>
            <w:r w:rsidRPr="00A56D4D">
              <w:rPr>
                <w:snapToGrid/>
                <w:szCs w:val="24"/>
                <w:lang w:val="bg-BG"/>
              </w:rPr>
              <w:t xml:space="preserve">В случай че при проверката се установи, че партньорът не е вписан в регистъра на АСП като доставчик на социални </w:t>
            </w:r>
            <w:r w:rsidRPr="00A56D4D">
              <w:rPr>
                <w:snapToGrid/>
                <w:szCs w:val="24"/>
                <w:lang w:val="bg-BG"/>
              </w:rPr>
              <w:lastRenderedPageBreak/>
              <w:t xml:space="preserve">услуги </w:t>
            </w:r>
            <w:r w:rsidRPr="00744CA3">
              <w:rPr>
                <w:szCs w:val="24"/>
                <w:lang w:val="bg-BG"/>
              </w:rPr>
              <w:t xml:space="preserve"> за съответната социална услуга </w:t>
            </w:r>
          </w:p>
          <w:p w14:paraId="1AE59B12" w14:textId="01251C9C" w:rsidR="00C036AE" w:rsidRPr="00A56D4D" w:rsidRDefault="00C036AE" w:rsidP="00C036AE">
            <w:pPr>
              <w:spacing w:after="120"/>
              <w:jc w:val="both"/>
              <w:rPr>
                <w:snapToGrid/>
                <w:szCs w:val="24"/>
                <w:lang w:val="bg-BG"/>
              </w:rPr>
            </w:pPr>
            <w:r w:rsidRPr="00A56D4D">
              <w:rPr>
                <w:snapToGrid/>
                <w:szCs w:val="24"/>
                <w:lang w:val="bg-BG"/>
              </w:rPr>
              <w:t>или е заличен от регистъра - проектното предложение ще бъде отхвърлено.</w:t>
            </w:r>
          </w:p>
          <w:p w14:paraId="757AD096" w14:textId="52873BF1" w:rsidR="00C036AE" w:rsidRPr="00A56D4D" w:rsidRDefault="00C036AE" w:rsidP="00C036AE">
            <w:pPr>
              <w:jc w:val="both"/>
              <w:rPr>
                <w:rFonts w:eastAsia="Calibri"/>
                <w:snapToGrid/>
                <w:szCs w:val="24"/>
                <w:lang w:val="bg-BG"/>
              </w:rPr>
            </w:pPr>
          </w:p>
        </w:tc>
      </w:tr>
      <w:tr w:rsidR="00C036AE" w:rsidRPr="007B300A" w14:paraId="139CF087" w14:textId="77777777" w:rsidTr="002F5438">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31ED0C88" w14:textId="68CE83A9" w:rsidR="00C036AE" w:rsidRPr="00744CA3" w:rsidRDefault="00C036AE" w:rsidP="00C036AE">
            <w:pPr>
              <w:spacing w:after="120"/>
              <w:jc w:val="both"/>
              <w:rPr>
                <w:szCs w:val="24"/>
                <w:lang w:val="bg-BG"/>
              </w:rPr>
            </w:pPr>
            <w:r w:rsidRPr="00A56D4D">
              <w:rPr>
                <w:snapToGrid/>
                <w:szCs w:val="24"/>
                <w:lang w:val="bg-BG"/>
              </w:rPr>
              <w:lastRenderedPageBreak/>
              <w:t>6.</w:t>
            </w:r>
            <w:r w:rsidRPr="00744CA3">
              <w:rPr>
                <w:snapToGrid/>
                <w:szCs w:val="24"/>
                <w:lang w:val="bg-BG"/>
              </w:rPr>
              <w:t xml:space="preserve"> </w:t>
            </w:r>
            <w:r w:rsidRPr="00A56D4D">
              <w:rPr>
                <w:snapToGrid/>
                <w:szCs w:val="24"/>
                <w:lang w:val="bg-BG"/>
              </w:rPr>
              <w:t>Партньорът е вписан в регистъра на АСП</w:t>
            </w:r>
            <w:r w:rsidRPr="00744CA3">
              <w:rPr>
                <w:szCs w:val="24"/>
                <w:lang w:val="bg-BG"/>
              </w:rPr>
              <w:t xml:space="preserve"> по реда на глава 4 от ППЗСП като доставчик на социални услуги за деца, въз основа на издаден лиценз от ДАЗД. (В случай че партньорът ще предоставя по проекта социална услуга за деца, регламентирана в ППЗСП).   </w:t>
            </w:r>
          </w:p>
          <w:p w14:paraId="5204D8ED" w14:textId="559DD1DF" w:rsidR="00C036AE" w:rsidRPr="00A56D4D" w:rsidRDefault="00C036AE" w:rsidP="00C036AE">
            <w:pPr>
              <w:spacing w:after="120"/>
              <w:jc w:val="both"/>
              <w:rPr>
                <w:snapToGrid/>
                <w:szCs w:val="24"/>
                <w:lang w:val="bg-BG"/>
              </w:rPr>
            </w:pPr>
            <w:r w:rsidRPr="00A56D4D">
              <w:rPr>
                <w:snapToGrid/>
                <w:szCs w:val="24"/>
                <w:lang w:val="bg-BG"/>
              </w:rPr>
              <w:t xml:space="preserve"> </w:t>
            </w:r>
          </w:p>
          <w:p w14:paraId="1F02EF0A" w14:textId="0953D9A3" w:rsidR="00C036AE" w:rsidRPr="00A56D4D" w:rsidRDefault="00C036AE" w:rsidP="00C036AE">
            <w:pPr>
              <w:tabs>
                <w:tab w:val="left" w:pos="-284"/>
              </w:tabs>
              <w:spacing w:line="240" w:lineRule="exact"/>
              <w:jc w:val="both"/>
              <w:rPr>
                <w:snapToGrid/>
                <w:szCs w:val="24"/>
                <w:lang w:val="bg-BG"/>
              </w:rPr>
            </w:pPr>
            <w:r w:rsidRPr="00A56D4D">
              <w:rPr>
                <w:snapToGrid/>
                <w:szCs w:val="24"/>
                <w:lang w:val="bg-BG"/>
              </w:rPr>
              <w:t>*Извършва се служебна проверка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E991E89" w14:textId="77777777" w:rsidR="00C036AE" w:rsidRPr="00A56D4D" w:rsidRDefault="00C036AE" w:rsidP="00C036AE">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33547AF" w14:textId="77777777" w:rsidR="00C036AE" w:rsidRPr="00A56D4D" w:rsidRDefault="00C036AE" w:rsidP="00C036AE">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E0BDD38" w14:textId="77777777" w:rsidR="00C036AE" w:rsidRPr="00A56D4D" w:rsidRDefault="00C036AE" w:rsidP="00C036AE">
            <w:pPr>
              <w:tabs>
                <w:tab w:val="left" w:pos="795"/>
              </w:tabs>
              <w:spacing w:after="160" w:line="259" w:lineRule="auto"/>
              <w:rPr>
                <w:rFonts w:eastAsia="Calibri"/>
                <w:b/>
                <w:snapToGrid/>
                <w:szCs w:val="24"/>
                <w:lang w:val="bg-BG"/>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8325C3F" w14:textId="27B62273" w:rsidR="00C036AE" w:rsidRPr="00A56D4D" w:rsidRDefault="00C036AE" w:rsidP="00C036AE">
            <w:pPr>
              <w:spacing w:after="120"/>
              <w:jc w:val="both"/>
              <w:rPr>
                <w:snapToGrid/>
                <w:szCs w:val="24"/>
                <w:lang w:val="bg-BG"/>
              </w:rPr>
            </w:pPr>
            <w:r w:rsidRPr="00A56D4D">
              <w:rPr>
                <w:snapToGrid/>
                <w:szCs w:val="24"/>
                <w:lang w:val="bg-BG"/>
              </w:rPr>
              <w:t>Източник на информация – Регистър на ДАЗД, Регистър на АСП</w:t>
            </w:r>
          </w:p>
          <w:p w14:paraId="3F09D1DA" w14:textId="77777777" w:rsidR="00C036AE" w:rsidRPr="00A56D4D" w:rsidRDefault="00C036AE" w:rsidP="00C036AE">
            <w:pPr>
              <w:spacing w:after="120"/>
              <w:jc w:val="both"/>
              <w:rPr>
                <w:snapToGrid/>
                <w:szCs w:val="24"/>
                <w:u w:val="single"/>
                <w:lang w:val="bg-BG"/>
              </w:rPr>
            </w:pPr>
            <w:r w:rsidRPr="00A56D4D">
              <w:rPr>
                <w:snapToGrid/>
                <w:szCs w:val="24"/>
                <w:u w:val="single"/>
                <w:lang w:val="bg-BG"/>
              </w:rPr>
              <w:t>Принципни действия:</w:t>
            </w:r>
          </w:p>
          <w:p w14:paraId="76C46080" w14:textId="27D2290A" w:rsidR="00C036AE" w:rsidRPr="00A56D4D" w:rsidRDefault="00C036AE" w:rsidP="00C036AE">
            <w:pPr>
              <w:jc w:val="both"/>
              <w:rPr>
                <w:snapToGrid/>
                <w:szCs w:val="24"/>
                <w:lang w:val="bg-BG"/>
              </w:rPr>
            </w:pPr>
            <w:r w:rsidRPr="00A56D4D">
              <w:rPr>
                <w:snapToGrid/>
                <w:szCs w:val="24"/>
                <w:lang w:val="bg-BG"/>
              </w:rPr>
              <w:t>В случай че по проекта ще се предоставя услуга за деца и при проверката се установи, че партньорът не е вписан в регистъра на АСП, въз основа на издаден лиценз от ДАЗД като доставчик на социални услуги за деца и/или е отменен/заличен от регистъра, проектното предложение ще бъде отхвърлено.</w:t>
            </w:r>
          </w:p>
          <w:p w14:paraId="66B6F334" w14:textId="64811108" w:rsidR="00C036AE" w:rsidRPr="00A56D4D" w:rsidRDefault="00C036AE" w:rsidP="00254140">
            <w:pPr>
              <w:spacing w:after="120" w:line="259" w:lineRule="auto"/>
              <w:jc w:val="both"/>
              <w:rPr>
                <w:snapToGrid/>
                <w:szCs w:val="24"/>
                <w:lang w:val="bg-BG"/>
              </w:rPr>
            </w:pPr>
          </w:p>
        </w:tc>
      </w:tr>
    </w:tbl>
    <w:p w14:paraId="04C3411B" w14:textId="77777777" w:rsidR="006A3790" w:rsidRPr="006A3790" w:rsidRDefault="006A3790" w:rsidP="0056303B">
      <w:pPr>
        <w:jc w:val="both"/>
        <w:rPr>
          <w:lang w:val="bg-BG"/>
        </w:rPr>
      </w:pPr>
    </w:p>
    <w:sectPr w:rsidR="006A3790" w:rsidRPr="006A3790" w:rsidSect="000C35B9">
      <w:footerReference w:type="even" r:id="rId9"/>
      <w:footerReference w:type="default" r:id="rId10"/>
      <w:headerReference w:type="first" r:id="rId11"/>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E8D308" w14:textId="77777777" w:rsidR="00F95BE3" w:rsidRDefault="00F95BE3">
      <w:r>
        <w:separator/>
      </w:r>
    </w:p>
  </w:endnote>
  <w:endnote w:type="continuationSeparator" w:id="0">
    <w:p w14:paraId="4FD7411C" w14:textId="77777777" w:rsidR="00F95BE3" w:rsidRDefault="00F95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EUAlbertina">
    <w:altName w:val="Times New Roman"/>
    <w:panose1 w:val="00000000000000000000"/>
    <w:charset w:val="00"/>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FCCCB" w14:textId="77777777" w:rsidR="007D0BF4" w:rsidRDefault="007D0BF4"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B0047CF" w14:textId="77777777" w:rsidR="007D0BF4" w:rsidRDefault="007D0BF4" w:rsidP="006B432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789F43" w14:textId="5E6322BB" w:rsidR="007D0BF4" w:rsidRDefault="007D0BF4"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3A1E71">
      <w:rPr>
        <w:rStyle w:val="a9"/>
        <w:noProof/>
      </w:rPr>
      <w:t>15</w:t>
    </w:r>
    <w:r>
      <w:rPr>
        <w:rStyle w:val="a9"/>
      </w:rPr>
      <w:fldChar w:fldCharType="end"/>
    </w:r>
  </w:p>
  <w:p w14:paraId="71828DC7" w14:textId="615EBA68" w:rsidR="007D0BF4" w:rsidRPr="00C51D5F" w:rsidRDefault="007D0BF4" w:rsidP="00CC41AC">
    <w:pPr>
      <w:pStyle w:val="a7"/>
      <w:jc w:val="center"/>
      <w:rPr>
        <w:lang w:val="ru-RU"/>
      </w:rPr>
    </w:pPr>
    <w:r>
      <w:rPr>
        <w:sz w:val="20"/>
        <w:lang w:val="bg-BG"/>
      </w:rPr>
      <w:t>BG05M9OP001</w:t>
    </w:r>
    <w:r w:rsidR="00DE0FF3">
      <w:rPr>
        <w:sz w:val="20"/>
        <w:lang w:val="bg-BG"/>
      </w:rPr>
      <w:t>-2.</w:t>
    </w:r>
    <w:r w:rsidR="00D87BD2">
      <w:rPr>
        <w:sz w:val="20"/>
        <w:lang w:val="bg-BG"/>
      </w:rPr>
      <w:t>067</w:t>
    </w:r>
    <w:r w:rsidR="00D87BD2" w:rsidDel="00D87BD2">
      <w:rPr>
        <w:sz w:val="20"/>
        <w:lang w:val="bg-BG"/>
      </w:rPr>
      <w:t xml:space="preserve"> </w:t>
    </w:r>
    <w:r w:rsidRPr="00F65CF6">
      <w:rPr>
        <w:sz w:val="20"/>
        <w:lang w:val="bg-BG"/>
      </w:rPr>
      <w:t>-</w:t>
    </w:r>
    <w:r w:rsidR="00951BF8">
      <w:rPr>
        <w:sz w:val="20"/>
        <w:lang w:val="bg-BG"/>
      </w:rPr>
      <w:t>МИГ О</w:t>
    </w:r>
    <w:r w:rsidR="00F97DB5">
      <w:rPr>
        <w:sz w:val="20"/>
        <w:lang w:val="bg-BG"/>
      </w:rPr>
      <w:t>б</w:t>
    </w:r>
    <w:r w:rsidR="00951BF8">
      <w:rPr>
        <w:sz w:val="20"/>
        <w:lang w:val="bg-BG"/>
      </w:rPr>
      <w:t>щина Марица, М05 „Активно включване – уязвими групи“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5B0569" w14:textId="77777777" w:rsidR="00F95BE3" w:rsidRDefault="00F95BE3">
      <w:r>
        <w:separator/>
      </w:r>
    </w:p>
  </w:footnote>
  <w:footnote w:type="continuationSeparator" w:id="0">
    <w:p w14:paraId="49FC73B4" w14:textId="77777777" w:rsidR="00F95BE3" w:rsidRDefault="00F95B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bottomFromText="160" w:vertAnchor="page" w:horzAnchor="margin" w:tblpXSpec="center" w:tblpY="526"/>
      <w:tblW w:w="52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0"/>
      <w:gridCol w:w="4056"/>
      <w:gridCol w:w="3816"/>
      <w:gridCol w:w="3957"/>
    </w:tblGrid>
    <w:tr w:rsidR="00FC01B8" w:rsidRPr="00FC01B8" w14:paraId="1896F6E0" w14:textId="77777777" w:rsidTr="00FC01B8">
      <w:trPr>
        <w:trHeight w:val="1408"/>
      </w:trPr>
      <w:tc>
        <w:tcPr>
          <w:tcW w:w="1308" w:type="pct"/>
          <w:tcBorders>
            <w:top w:val="single" w:sz="4" w:space="0" w:color="auto"/>
            <w:left w:val="single" w:sz="4" w:space="0" w:color="auto"/>
            <w:bottom w:val="single" w:sz="4" w:space="0" w:color="auto"/>
            <w:right w:val="single" w:sz="4" w:space="0" w:color="auto"/>
          </w:tcBorders>
          <w:vAlign w:val="center"/>
          <w:hideMark/>
        </w:tcPr>
        <w:p w14:paraId="44C3A4E8" w14:textId="77777777" w:rsidR="00FC01B8" w:rsidRPr="00FC01B8" w:rsidRDefault="00FC01B8" w:rsidP="00FC01B8">
          <w:pPr>
            <w:spacing w:after="160" w:line="276" w:lineRule="auto"/>
            <w:jc w:val="center"/>
            <w:rPr>
              <w:rFonts w:ascii="Calibri" w:eastAsia="Calibri" w:hAnsi="Calibri"/>
              <w:b/>
              <w:snapToGrid/>
              <w:sz w:val="20"/>
              <w:lang w:val="bg-BG"/>
            </w:rPr>
          </w:pPr>
          <w:r w:rsidRPr="00FC01B8">
            <w:rPr>
              <w:rFonts w:ascii="Calibri" w:eastAsia="Calibri" w:hAnsi="Calibri"/>
              <w:noProof/>
              <w:snapToGrid/>
              <w:sz w:val="22"/>
              <w:szCs w:val="22"/>
              <w:lang w:val="bg-BG" w:eastAsia="bg-BG"/>
            </w:rPr>
            <w:drawing>
              <wp:anchor distT="0" distB="0" distL="114300" distR="114300" simplePos="0" relativeHeight="251660288" behindDoc="0" locked="0" layoutInCell="1" allowOverlap="1" wp14:anchorId="25AC12FB" wp14:editId="5560EB38">
                <wp:simplePos x="0" y="0"/>
                <wp:positionH relativeFrom="column">
                  <wp:posOffset>360045</wp:posOffset>
                </wp:positionH>
                <wp:positionV relativeFrom="paragraph">
                  <wp:posOffset>-24765</wp:posOffset>
                </wp:positionV>
                <wp:extent cx="1094105" cy="1134110"/>
                <wp:effectExtent l="0" t="0" r="0" b="0"/>
                <wp:wrapNone/>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94105" cy="1134110"/>
                        </a:xfrm>
                        <a:prstGeom prst="rect">
                          <a:avLst/>
                        </a:prstGeom>
                        <a:noFill/>
                      </pic:spPr>
                    </pic:pic>
                  </a:graphicData>
                </a:graphic>
                <wp14:sizeRelH relativeFrom="page">
                  <wp14:pctWidth>0</wp14:pctWidth>
                </wp14:sizeRelH>
                <wp14:sizeRelV relativeFrom="page">
                  <wp14:pctHeight>0</wp14:pctHeight>
                </wp14:sizeRelV>
              </wp:anchor>
            </w:drawing>
          </w:r>
        </w:p>
      </w:tc>
      <w:tc>
        <w:tcPr>
          <w:tcW w:w="1266" w:type="pct"/>
          <w:tcBorders>
            <w:top w:val="single" w:sz="4" w:space="0" w:color="auto"/>
            <w:left w:val="single" w:sz="4" w:space="0" w:color="auto"/>
            <w:bottom w:val="single" w:sz="4" w:space="0" w:color="auto"/>
            <w:right w:val="single" w:sz="4" w:space="0" w:color="auto"/>
          </w:tcBorders>
          <w:hideMark/>
        </w:tcPr>
        <w:p w14:paraId="209A338C" w14:textId="77777777" w:rsidR="00FC01B8" w:rsidRPr="00FC01B8" w:rsidRDefault="00FC01B8" w:rsidP="00FC01B8">
          <w:pPr>
            <w:spacing w:after="160" w:line="276" w:lineRule="auto"/>
            <w:jc w:val="center"/>
            <w:rPr>
              <w:rFonts w:ascii="Calibri" w:eastAsia="Calibri" w:hAnsi="Calibri"/>
              <w:b/>
              <w:snapToGrid/>
              <w:sz w:val="22"/>
              <w:szCs w:val="22"/>
              <w:lang w:val="bg-BG"/>
            </w:rPr>
          </w:pPr>
          <w:r w:rsidRPr="00FC01B8">
            <w:rPr>
              <w:rFonts w:ascii="Calibri" w:eastAsia="Calibri" w:hAnsi="Calibri"/>
              <w:noProof/>
              <w:snapToGrid/>
              <w:sz w:val="22"/>
              <w:szCs w:val="22"/>
              <w:lang w:val="bg-BG" w:eastAsia="bg-BG"/>
            </w:rPr>
            <w:drawing>
              <wp:anchor distT="0" distB="0" distL="114300" distR="114300" simplePos="0" relativeHeight="251659264" behindDoc="0" locked="0" layoutInCell="1" allowOverlap="1" wp14:anchorId="022C9A7D" wp14:editId="042F6A68">
                <wp:simplePos x="0" y="0"/>
                <wp:positionH relativeFrom="column">
                  <wp:posOffset>166370</wp:posOffset>
                </wp:positionH>
                <wp:positionV relativeFrom="paragraph">
                  <wp:posOffset>78740</wp:posOffset>
                </wp:positionV>
                <wp:extent cx="1138555" cy="974090"/>
                <wp:effectExtent l="0" t="0" r="4445"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8555" cy="974090"/>
                        </a:xfrm>
                        <a:prstGeom prst="rect">
                          <a:avLst/>
                        </a:prstGeom>
                        <a:noFill/>
                      </pic:spPr>
                    </pic:pic>
                  </a:graphicData>
                </a:graphic>
                <wp14:sizeRelH relativeFrom="page">
                  <wp14:pctWidth>0</wp14:pctWidth>
                </wp14:sizeRelH>
                <wp14:sizeRelV relativeFrom="page">
                  <wp14:pctHeight>0</wp14:pctHeight>
                </wp14:sizeRelV>
              </wp:anchor>
            </w:drawing>
          </w:r>
        </w:p>
      </w:tc>
      <w:tc>
        <w:tcPr>
          <w:tcW w:w="1191" w:type="pct"/>
          <w:tcBorders>
            <w:top w:val="single" w:sz="4" w:space="0" w:color="auto"/>
            <w:left w:val="single" w:sz="4" w:space="0" w:color="auto"/>
            <w:bottom w:val="single" w:sz="4" w:space="0" w:color="auto"/>
            <w:right w:val="single" w:sz="4" w:space="0" w:color="auto"/>
          </w:tcBorders>
        </w:tcPr>
        <w:p w14:paraId="56B83E7A" w14:textId="77777777" w:rsidR="00FC01B8" w:rsidRPr="00FC01B8" w:rsidRDefault="00FC01B8" w:rsidP="00FC01B8">
          <w:pPr>
            <w:spacing w:after="160" w:line="276" w:lineRule="auto"/>
            <w:rPr>
              <w:rFonts w:ascii="Calibri" w:eastAsia="Calibri" w:hAnsi="Calibri"/>
              <w:b/>
              <w:snapToGrid/>
              <w:sz w:val="22"/>
              <w:szCs w:val="22"/>
              <w:lang w:val="bg-BG"/>
            </w:rPr>
          </w:pPr>
        </w:p>
        <w:p w14:paraId="7541A622" w14:textId="77777777" w:rsidR="00FC01B8" w:rsidRPr="00FC01B8" w:rsidRDefault="00FC01B8" w:rsidP="00FC01B8">
          <w:pPr>
            <w:spacing w:after="160" w:line="276" w:lineRule="auto"/>
            <w:jc w:val="center"/>
            <w:rPr>
              <w:rFonts w:ascii="Calibri" w:eastAsia="Calibri" w:hAnsi="Calibri"/>
              <w:b/>
              <w:snapToGrid/>
              <w:sz w:val="22"/>
              <w:szCs w:val="22"/>
              <w:lang w:val="bg-BG"/>
            </w:rPr>
          </w:pPr>
          <w:r w:rsidRPr="00FC01B8">
            <w:rPr>
              <w:rFonts w:ascii="Calibri" w:eastAsia="Calibri" w:hAnsi="Calibri"/>
              <w:b/>
              <w:noProof/>
              <w:snapToGrid/>
              <w:sz w:val="22"/>
              <w:szCs w:val="22"/>
              <w:lang w:val="bg-BG" w:eastAsia="bg-BG"/>
            </w:rPr>
            <w:drawing>
              <wp:inline distT="0" distB="0" distL="0" distR="0" wp14:anchorId="2A11C5B7" wp14:editId="06DAD537">
                <wp:extent cx="762000" cy="600075"/>
                <wp:effectExtent l="0" t="0" r="0" b="9525"/>
                <wp:docPr id="5" name="Картина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00" cy="600075"/>
                        </a:xfrm>
                        <a:prstGeom prst="rect">
                          <a:avLst/>
                        </a:prstGeom>
                        <a:noFill/>
                        <a:ln>
                          <a:noFill/>
                        </a:ln>
                      </pic:spPr>
                    </pic:pic>
                  </a:graphicData>
                </a:graphic>
              </wp:inline>
            </w:drawing>
          </w:r>
        </w:p>
      </w:tc>
      <w:tc>
        <w:tcPr>
          <w:tcW w:w="1235" w:type="pct"/>
          <w:tcBorders>
            <w:top w:val="single" w:sz="4" w:space="0" w:color="auto"/>
            <w:left w:val="single" w:sz="4" w:space="0" w:color="auto"/>
            <w:bottom w:val="single" w:sz="4" w:space="0" w:color="auto"/>
            <w:right w:val="single" w:sz="4" w:space="0" w:color="auto"/>
          </w:tcBorders>
        </w:tcPr>
        <w:p w14:paraId="728F620E" w14:textId="77777777" w:rsidR="00FC01B8" w:rsidRPr="00FC01B8" w:rsidRDefault="00FC01B8" w:rsidP="00FC01B8">
          <w:pPr>
            <w:spacing w:after="160" w:line="276" w:lineRule="auto"/>
            <w:rPr>
              <w:rFonts w:ascii="Calibri" w:eastAsia="Calibri" w:hAnsi="Calibri"/>
              <w:b/>
              <w:snapToGrid/>
              <w:sz w:val="22"/>
              <w:szCs w:val="22"/>
              <w:lang w:val="bg-BG"/>
            </w:rPr>
          </w:pPr>
        </w:p>
        <w:p w14:paraId="01B1AF19" w14:textId="77777777" w:rsidR="00FC01B8" w:rsidRPr="00FC01B8" w:rsidRDefault="00FC01B8" w:rsidP="00FC01B8">
          <w:pPr>
            <w:spacing w:after="160" w:line="276" w:lineRule="auto"/>
            <w:jc w:val="center"/>
            <w:rPr>
              <w:rFonts w:ascii="Calibri" w:eastAsia="Calibri" w:hAnsi="Calibri"/>
              <w:b/>
              <w:snapToGrid/>
              <w:sz w:val="22"/>
              <w:szCs w:val="22"/>
              <w:lang w:val="bg-BG"/>
            </w:rPr>
          </w:pPr>
          <w:r w:rsidRPr="00FC01B8">
            <w:rPr>
              <w:i/>
              <w:noProof/>
              <w:snapToGrid/>
              <w:sz w:val="20"/>
              <w:lang w:val="bg-BG" w:eastAsia="bg-BG"/>
            </w:rPr>
            <w:drawing>
              <wp:inline distT="0" distB="0" distL="0" distR="0" wp14:anchorId="14325E1C" wp14:editId="6B512010">
                <wp:extent cx="914400" cy="600075"/>
                <wp:effectExtent l="19050" t="19050" r="19050" b="28575"/>
                <wp:docPr id="6" name="Картина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14400" cy="600075"/>
                        </a:xfrm>
                        <a:prstGeom prst="rect">
                          <a:avLst/>
                        </a:prstGeom>
                        <a:noFill/>
                        <a:ln w="9525" cmpd="sng">
                          <a:solidFill>
                            <a:srgbClr val="000000"/>
                          </a:solidFill>
                          <a:miter lim="800000"/>
                          <a:headEnd/>
                          <a:tailEnd/>
                        </a:ln>
                        <a:effectLst/>
                      </pic:spPr>
                    </pic:pic>
                  </a:graphicData>
                </a:graphic>
              </wp:inline>
            </w:drawing>
          </w:r>
        </w:p>
      </w:tc>
    </w:tr>
    <w:tr w:rsidR="00FC01B8" w:rsidRPr="00FC01B8" w14:paraId="264A8196" w14:textId="77777777" w:rsidTr="00FC01B8">
      <w:trPr>
        <w:trHeight w:val="268"/>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7289A9F8" w14:textId="77777777" w:rsidR="00FC01B8" w:rsidRPr="00FC01B8" w:rsidRDefault="00FC01B8" w:rsidP="00FC01B8">
          <w:pPr>
            <w:spacing w:after="160" w:line="276" w:lineRule="auto"/>
            <w:jc w:val="center"/>
            <w:rPr>
              <w:rFonts w:eastAsia="Calibri"/>
              <w:b/>
              <w:iCs/>
              <w:snapToGrid/>
              <w:sz w:val="20"/>
              <w:lang w:val="bg-BG"/>
            </w:rPr>
          </w:pPr>
          <w:r w:rsidRPr="00FC01B8">
            <w:rPr>
              <w:rFonts w:eastAsia="Calibri"/>
              <w:b/>
              <w:iCs/>
              <w:snapToGrid/>
              <w:sz w:val="20"/>
              <w:lang w:val="bg-BG"/>
            </w:rPr>
            <w:t>ВОДЕНО ОТ ОБЩНОСТИТЕ МЕСТНО РАЗВИТИЕ</w:t>
          </w:r>
        </w:p>
      </w:tc>
    </w:tr>
    <w:tr w:rsidR="00FC01B8" w:rsidRPr="00FC01B8" w14:paraId="0388798F" w14:textId="77777777" w:rsidTr="00FC01B8">
      <w:trPr>
        <w:trHeight w:val="7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135A1FF3" w14:textId="77777777" w:rsidR="00FC01B8" w:rsidRPr="00FC01B8" w:rsidRDefault="00FC01B8" w:rsidP="00FC01B8">
          <w:pPr>
            <w:spacing w:after="160" w:line="276" w:lineRule="auto"/>
            <w:jc w:val="center"/>
            <w:rPr>
              <w:rFonts w:eastAsia="Calibri"/>
              <w:b/>
              <w:iCs/>
              <w:snapToGrid/>
              <w:sz w:val="20"/>
              <w:lang w:val="bg-BG"/>
            </w:rPr>
          </w:pPr>
          <w:r w:rsidRPr="00FC01B8">
            <w:rPr>
              <w:rFonts w:eastAsia="Calibri"/>
              <w:b/>
              <w:iCs/>
              <w:snapToGrid/>
              <w:sz w:val="20"/>
              <w:lang w:val="bg-BG"/>
            </w:rPr>
            <w:t>МЕСТНА ИНИЦИАТИВНА ГРУПА – ОБЩИНА МАРИЦА</w:t>
          </w:r>
        </w:p>
      </w:tc>
    </w:tr>
  </w:tbl>
  <w:p w14:paraId="4CACEDA3" w14:textId="77777777" w:rsidR="007D0BF4" w:rsidRDefault="007D0BF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B6C82"/>
    <w:multiLevelType w:val="hybridMultilevel"/>
    <w:tmpl w:val="B4E0A3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04F31467"/>
    <w:multiLevelType w:val="hybridMultilevel"/>
    <w:tmpl w:val="C57A75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5B05817"/>
    <w:multiLevelType w:val="hybridMultilevel"/>
    <w:tmpl w:val="544A2FD0"/>
    <w:lvl w:ilvl="0" w:tplc="04020009">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8">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0BB304ED"/>
    <w:multiLevelType w:val="hybridMultilevel"/>
    <w:tmpl w:val="9F2E3EE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0CAF3B0A"/>
    <w:multiLevelType w:val="hybridMultilevel"/>
    <w:tmpl w:val="12662774"/>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0D66319B"/>
    <w:multiLevelType w:val="hybridMultilevel"/>
    <w:tmpl w:val="7AAEC1B4"/>
    <w:lvl w:ilvl="0" w:tplc="70FCDE1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0E631A01"/>
    <w:multiLevelType w:val="hybridMultilevel"/>
    <w:tmpl w:val="78026A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0ECD7ACB"/>
    <w:multiLevelType w:val="hybridMultilevel"/>
    <w:tmpl w:val="F20A229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16">
    <w:nsid w:val="12463AF8"/>
    <w:multiLevelType w:val="hybridMultilevel"/>
    <w:tmpl w:val="F4C6ED90"/>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161E40DA"/>
    <w:multiLevelType w:val="hybridMultilevel"/>
    <w:tmpl w:val="61C8D4F4"/>
    <w:lvl w:ilvl="0" w:tplc="4BDE063A">
      <w:start w:val="15"/>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18AE03E5"/>
    <w:multiLevelType w:val="hybridMultilevel"/>
    <w:tmpl w:val="FF7E09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3">
    <w:nsid w:val="21AB65F8"/>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5">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26B81B26"/>
    <w:multiLevelType w:val="hybridMultilevel"/>
    <w:tmpl w:val="DCC03C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2AB802D5"/>
    <w:multiLevelType w:val="hybridMultilevel"/>
    <w:tmpl w:val="BDB0A3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2C11341C"/>
    <w:multiLevelType w:val="hybridMultilevel"/>
    <w:tmpl w:val="61985D3E"/>
    <w:lvl w:ilvl="0" w:tplc="0402000F">
      <w:start w:val="8"/>
      <w:numFmt w:val="decimal"/>
      <w:lvlText w:val="%1."/>
      <w:lvlJc w:val="left"/>
      <w:pPr>
        <w:ind w:left="720"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2DFF3DDE"/>
    <w:multiLevelType w:val="hybridMultilevel"/>
    <w:tmpl w:val="60EA48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2E483764"/>
    <w:multiLevelType w:val="hybridMultilevel"/>
    <w:tmpl w:val="AEC2F3A6"/>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32BB7742"/>
    <w:multiLevelType w:val="hybridMultilevel"/>
    <w:tmpl w:val="E77638DA"/>
    <w:lvl w:ilvl="0" w:tplc="0402000F">
      <w:start w:val="5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33F9178E"/>
    <w:multiLevelType w:val="hybridMultilevel"/>
    <w:tmpl w:val="5520FD6C"/>
    <w:lvl w:ilvl="0" w:tplc="584A790C">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6">
    <w:nsid w:val="34F71A20"/>
    <w:multiLevelType w:val="hybridMultilevel"/>
    <w:tmpl w:val="8A1005BC"/>
    <w:lvl w:ilvl="0" w:tplc="52EA50B2">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8">
    <w:nsid w:val="35E3769C"/>
    <w:multiLevelType w:val="hybridMultilevel"/>
    <w:tmpl w:val="2AD81F40"/>
    <w:lvl w:ilvl="0" w:tplc="89BA0590">
      <w:start w:val="1"/>
      <w:numFmt w:val="bullet"/>
      <w:lvlText w:val=""/>
      <w:lvlJc w:val="left"/>
      <w:pPr>
        <w:ind w:left="720" w:hanging="360"/>
      </w:pPr>
      <w:rPr>
        <w:rFonts w:ascii="Wingdings" w:hAnsi="Wingdings"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369C45E0"/>
    <w:multiLevelType w:val="hybridMultilevel"/>
    <w:tmpl w:val="BF70A9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37852671"/>
    <w:multiLevelType w:val="hybridMultilevel"/>
    <w:tmpl w:val="D0F4C1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42">
    <w:nsid w:val="3F43395B"/>
    <w:multiLevelType w:val="hybridMultilevel"/>
    <w:tmpl w:val="3B7EDB30"/>
    <w:lvl w:ilvl="0" w:tplc="0402000B">
      <w:start w:val="1"/>
      <w:numFmt w:val="bullet"/>
      <w:lvlText w:val=""/>
      <w:lvlJc w:val="left"/>
      <w:pPr>
        <w:ind w:left="720" w:hanging="360"/>
      </w:pPr>
      <w:rPr>
        <w:rFonts w:ascii="Wingdings" w:hAnsi="Wingdings" w:hint="default"/>
      </w:rPr>
    </w:lvl>
    <w:lvl w:ilvl="1" w:tplc="685CFB60">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420B589F"/>
    <w:multiLevelType w:val="hybridMultilevel"/>
    <w:tmpl w:val="0BC000F8"/>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44">
    <w:nsid w:val="440D63F5"/>
    <w:multiLevelType w:val="hybridMultilevel"/>
    <w:tmpl w:val="F9108C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444130C7"/>
    <w:multiLevelType w:val="hybridMultilevel"/>
    <w:tmpl w:val="489A8C66"/>
    <w:lvl w:ilvl="0" w:tplc="E916A96C">
      <w:start w:val="22"/>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7">
    <w:nsid w:val="4A364D0C"/>
    <w:multiLevelType w:val="multilevel"/>
    <w:tmpl w:val="FD76476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8">
    <w:nsid w:val="4BA95FC2"/>
    <w:multiLevelType w:val="hybridMultilevel"/>
    <w:tmpl w:val="E176E75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nsid w:val="4E8503D8"/>
    <w:multiLevelType w:val="hybridMultilevel"/>
    <w:tmpl w:val="6A0251B4"/>
    <w:lvl w:ilvl="0" w:tplc="0402000B">
      <w:start w:val="1"/>
      <w:numFmt w:val="bullet"/>
      <w:lvlText w:val=""/>
      <w:lvlJc w:val="left"/>
      <w:pPr>
        <w:ind w:left="2138" w:hanging="360"/>
      </w:pPr>
      <w:rPr>
        <w:rFonts w:ascii="Wingdings" w:hAnsi="Wingdings"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50">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nsid w:val="54D8304C"/>
    <w:multiLevelType w:val="hybridMultilevel"/>
    <w:tmpl w:val="26F83C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nsid w:val="54EB74D0"/>
    <w:multiLevelType w:val="multilevel"/>
    <w:tmpl w:val="9F96BBAE"/>
    <w:lvl w:ilvl="0">
      <w:start w:val="1"/>
      <w:numFmt w:val="decimal"/>
      <w:lvlText w:val="%1."/>
      <w:lvlJc w:val="left"/>
      <w:pPr>
        <w:ind w:left="720" w:hanging="360"/>
      </w:pPr>
      <w:rPr>
        <w:rFonts w:hint="default"/>
        <w:b/>
        <w:color w:val="000000"/>
        <w:u w:val="single"/>
      </w:rPr>
    </w:lvl>
    <w:lvl w:ilvl="1">
      <w:start w:val="2"/>
      <w:numFmt w:val="decimal"/>
      <w:isLgl/>
      <w:lvlText w:val="%1.%2."/>
      <w:lvlJc w:val="left"/>
      <w:pPr>
        <w:ind w:left="720" w:hanging="360"/>
      </w:pPr>
      <w:rPr>
        <w:rFonts w:ascii="Calibri" w:hAnsi="Calibri" w:cs="Times New Roman" w:hint="default"/>
        <w:color w:val="auto"/>
        <w:sz w:val="22"/>
      </w:rPr>
    </w:lvl>
    <w:lvl w:ilvl="2">
      <w:start w:val="1"/>
      <w:numFmt w:val="decimal"/>
      <w:isLgl/>
      <w:lvlText w:val="%1.%2.%3."/>
      <w:lvlJc w:val="left"/>
      <w:pPr>
        <w:ind w:left="1080" w:hanging="720"/>
      </w:pPr>
      <w:rPr>
        <w:rFonts w:ascii="Calibri" w:hAnsi="Calibri" w:cs="Times New Roman" w:hint="default"/>
        <w:color w:val="auto"/>
        <w:sz w:val="22"/>
      </w:rPr>
    </w:lvl>
    <w:lvl w:ilvl="3">
      <w:start w:val="1"/>
      <w:numFmt w:val="decimal"/>
      <w:isLgl/>
      <w:lvlText w:val="%1.%2.%3.%4."/>
      <w:lvlJc w:val="left"/>
      <w:pPr>
        <w:ind w:left="1080" w:hanging="720"/>
      </w:pPr>
      <w:rPr>
        <w:rFonts w:ascii="Calibri" w:hAnsi="Calibri" w:cs="Times New Roman" w:hint="default"/>
        <w:color w:val="auto"/>
        <w:sz w:val="22"/>
      </w:rPr>
    </w:lvl>
    <w:lvl w:ilvl="4">
      <w:start w:val="1"/>
      <w:numFmt w:val="decimal"/>
      <w:isLgl/>
      <w:lvlText w:val="%1.%2.%3.%4.%5."/>
      <w:lvlJc w:val="left"/>
      <w:pPr>
        <w:ind w:left="1440" w:hanging="1080"/>
      </w:pPr>
      <w:rPr>
        <w:rFonts w:ascii="Calibri" w:hAnsi="Calibri" w:cs="Times New Roman" w:hint="default"/>
        <w:color w:val="auto"/>
        <w:sz w:val="22"/>
      </w:rPr>
    </w:lvl>
    <w:lvl w:ilvl="5">
      <w:start w:val="1"/>
      <w:numFmt w:val="decimal"/>
      <w:isLgl/>
      <w:lvlText w:val="%1.%2.%3.%4.%5.%6."/>
      <w:lvlJc w:val="left"/>
      <w:pPr>
        <w:ind w:left="1440" w:hanging="1080"/>
      </w:pPr>
      <w:rPr>
        <w:rFonts w:ascii="Calibri" w:hAnsi="Calibri" w:cs="Times New Roman" w:hint="default"/>
        <w:color w:val="auto"/>
        <w:sz w:val="22"/>
      </w:rPr>
    </w:lvl>
    <w:lvl w:ilvl="6">
      <w:start w:val="1"/>
      <w:numFmt w:val="decimal"/>
      <w:isLgl/>
      <w:lvlText w:val="%1.%2.%3.%4.%5.%6.%7."/>
      <w:lvlJc w:val="left"/>
      <w:pPr>
        <w:ind w:left="1800" w:hanging="1440"/>
      </w:pPr>
      <w:rPr>
        <w:rFonts w:ascii="Calibri" w:hAnsi="Calibri" w:cs="Times New Roman" w:hint="default"/>
        <w:color w:val="auto"/>
        <w:sz w:val="22"/>
      </w:rPr>
    </w:lvl>
    <w:lvl w:ilvl="7">
      <w:start w:val="1"/>
      <w:numFmt w:val="decimal"/>
      <w:isLgl/>
      <w:lvlText w:val="%1.%2.%3.%4.%5.%6.%7.%8."/>
      <w:lvlJc w:val="left"/>
      <w:pPr>
        <w:ind w:left="1800" w:hanging="1440"/>
      </w:pPr>
      <w:rPr>
        <w:rFonts w:ascii="Calibri" w:hAnsi="Calibri" w:cs="Times New Roman" w:hint="default"/>
        <w:color w:val="auto"/>
        <w:sz w:val="22"/>
      </w:rPr>
    </w:lvl>
    <w:lvl w:ilvl="8">
      <w:start w:val="1"/>
      <w:numFmt w:val="decimal"/>
      <w:isLgl/>
      <w:lvlText w:val="%1.%2.%3.%4.%5.%6.%7.%8.%9."/>
      <w:lvlJc w:val="left"/>
      <w:pPr>
        <w:ind w:left="2160" w:hanging="1800"/>
      </w:pPr>
      <w:rPr>
        <w:rFonts w:ascii="Calibri" w:hAnsi="Calibri" w:cs="Times New Roman" w:hint="default"/>
        <w:color w:val="auto"/>
        <w:sz w:val="22"/>
      </w:rPr>
    </w:lvl>
  </w:abstractNum>
  <w:abstractNum w:abstractNumId="54">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nsid w:val="57DB3CB2"/>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59E74D53"/>
    <w:multiLevelType w:val="hybridMultilevel"/>
    <w:tmpl w:val="630C5BB6"/>
    <w:lvl w:ilvl="0" w:tplc="04020009">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8">
    <w:nsid w:val="5C1841C1"/>
    <w:multiLevelType w:val="hybridMultilevel"/>
    <w:tmpl w:val="F9FE33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1">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3">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nsid w:val="64EE4EAF"/>
    <w:multiLevelType w:val="hybridMultilevel"/>
    <w:tmpl w:val="980C7C96"/>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7">
    <w:nsid w:val="663D7857"/>
    <w:multiLevelType w:val="hybridMultilevel"/>
    <w:tmpl w:val="DBFCE9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nsid w:val="66A876E0"/>
    <w:multiLevelType w:val="hybridMultilevel"/>
    <w:tmpl w:val="DAA0C228"/>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679B7FCE"/>
    <w:multiLevelType w:val="hybridMultilevel"/>
    <w:tmpl w:val="D79890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nsid w:val="68695EAB"/>
    <w:multiLevelType w:val="hybridMultilevel"/>
    <w:tmpl w:val="0130F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nsid w:val="696F2740"/>
    <w:multiLevelType w:val="hybridMultilevel"/>
    <w:tmpl w:val="77F0AC92"/>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5">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6">
    <w:nsid w:val="72310D24"/>
    <w:multiLevelType w:val="hybridMultilevel"/>
    <w:tmpl w:val="E6DE8D1A"/>
    <w:lvl w:ilvl="0" w:tplc="0402000F">
      <w:start w:val="8"/>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79">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81">
    <w:nsid w:val="7B85607D"/>
    <w:multiLevelType w:val="hybridMultilevel"/>
    <w:tmpl w:val="50DC9D04"/>
    <w:lvl w:ilvl="0" w:tplc="4CE0AFBC">
      <w:start w:val="1"/>
      <w:numFmt w:val="decimal"/>
      <w:lvlText w:val="%1."/>
      <w:lvlJc w:val="left"/>
      <w:pPr>
        <w:tabs>
          <w:tab w:val="num" w:pos="720"/>
        </w:tabs>
        <w:ind w:left="720" w:hanging="360"/>
      </w:pPr>
      <w:rPr>
        <w:rFonts w:ascii="Times New Roman" w:eastAsia="Times New Roman" w:hAnsi="Times New Roman" w:cs="Times New Roman"/>
        <w:b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2">
    <w:nsid w:val="7CE408E0"/>
    <w:multiLevelType w:val="hybridMultilevel"/>
    <w:tmpl w:val="6388E5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3">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4">
    <w:nsid w:val="7DBE4068"/>
    <w:multiLevelType w:val="hybridMultilevel"/>
    <w:tmpl w:val="BD4208AC"/>
    <w:lvl w:ilvl="0" w:tplc="5A307DC0">
      <w:start w:val="1"/>
      <w:numFmt w:val="decimal"/>
      <w:lvlText w:val="%1."/>
      <w:lvlJc w:val="left"/>
      <w:pPr>
        <w:ind w:left="720" w:hanging="360"/>
      </w:pPr>
      <w:rPr>
        <w:rFonts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5">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0"/>
  </w:num>
  <w:num w:numId="3">
    <w:abstractNumId w:val="8"/>
  </w:num>
  <w:num w:numId="4">
    <w:abstractNumId w:val="79"/>
  </w:num>
  <w:num w:numId="5">
    <w:abstractNumId w:val="21"/>
  </w:num>
  <w:num w:numId="6">
    <w:abstractNumId w:val="64"/>
  </w:num>
  <w:num w:numId="7">
    <w:abstractNumId w:val="2"/>
  </w:num>
  <w:num w:numId="8">
    <w:abstractNumId w:val="22"/>
  </w:num>
  <w:num w:numId="9">
    <w:abstractNumId w:val="19"/>
  </w:num>
  <w:num w:numId="10">
    <w:abstractNumId w:val="5"/>
  </w:num>
  <w:num w:numId="11">
    <w:abstractNumId w:val="73"/>
  </w:num>
  <w:num w:numId="12">
    <w:abstractNumId w:val="63"/>
  </w:num>
  <w:num w:numId="13">
    <w:abstractNumId w:val="51"/>
  </w:num>
  <w:num w:numId="14">
    <w:abstractNumId w:val="36"/>
  </w:num>
  <w:num w:numId="15">
    <w:abstractNumId w:val="72"/>
  </w:num>
  <w:num w:numId="16">
    <w:abstractNumId w:val="56"/>
  </w:num>
  <w:num w:numId="17">
    <w:abstractNumId w:val="41"/>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15"/>
  </w:num>
  <w:num w:numId="21">
    <w:abstractNumId w:val="23"/>
  </w:num>
  <w:num w:numId="22">
    <w:abstractNumId w:val="55"/>
  </w:num>
  <w:num w:numId="23">
    <w:abstractNumId w:val="27"/>
  </w:num>
  <w:num w:numId="24">
    <w:abstractNumId w:val="84"/>
  </w:num>
  <w:num w:numId="25">
    <w:abstractNumId w:val="62"/>
  </w:num>
  <w:num w:numId="26">
    <w:abstractNumId w:val="33"/>
  </w:num>
  <w:num w:numId="27">
    <w:abstractNumId w:val="65"/>
  </w:num>
  <w:num w:numId="28">
    <w:abstractNumId w:val="25"/>
  </w:num>
  <w:num w:numId="29">
    <w:abstractNumId w:val="83"/>
  </w:num>
  <w:num w:numId="30">
    <w:abstractNumId w:val="59"/>
  </w:num>
  <w:num w:numId="31">
    <w:abstractNumId w:val="60"/>
  </w:num>
  <w:num w:numId="32">
    <w:abstractNumId w:val="61"/>
  </w:num>
  <w:num w:numId="33">
    <w:abstractNumId w:val="46"/>
  </w:num>
  <w:num w:numId="34">
    <w:abstractNumId w:val="78"/>
  </w:num>
  <w:num w:numId="35">
    <w:abstractNumId w:val="54"/>
  </w:num>
  <w:num w:numId="36">
    <w:abstractNumId w:val="6"/>
  </w:num>
  <w:num w:numId="37">
    <w:abstractNumId w:val="85"/>
  </w:num>
  <w:num w:numId="38">
    <w:abstractNumId w:val="24"/>
  </w:num>
  <w:num w:numId="39">
    <w:abstractNumId w:val="68"/>
  </w:num>
  <w:num w:numId="40">
    <w:abstractNumId w:val="77"/>
  </w:num>
  <w:num w:numId="41">
    <w:abstractNumId w:val="1"/>
  </w:num>
  <w:num w:numId="42">
    <w:abstractNumId w:val="26"/>
  </w:num>
  <w:num w:numId="43">
    <w:abstractNumId w:val="74"/>
  </w:num>
  <w:num w:numId="44">
    <w:abstractNumId w:val="75"/>
  </w:num>
  <w:num w:numId="45">
    <w:abstractNumId w:val="9"/>
  </w:num>
  <w:num w:numId="46">
    <w:abstractNumId w:val="20"/>
  </w:num>
  <w:num w:numId="47">
    <w:abstractNumId w:val="32"/>
  </w:num>
  <w:num w:numId="48">
    <w:abstractNumId w:val="42"/>
  </w:num>
  <w:num w:numId="49">
    <w:abstractNumId w:val="38"/>
  </w:num>
  <w:num w:numId="50">
    <w:abstractNumId w:val="12"/>
  </w:num>
  <w:num w:numId="51">
    <w:abstractNumId w:val="53"/>
  </w:num>
  <w:num w:numId="52">
    <w:abstractNumId w:val="47"/>
  </w:num>
  <w:num w:numId="53">
    <w:abstractNumId w:val="18"/>
  </w:num>
  <w:num w:numId="54">
    <w:abstractNumId w:val="14"/>
  </w:num>
  <w:num w:numId="55">
    <w:abstractNumId w:val="48"/>
  </w:num>
  <w:num w:numId="56">
    <w:abstractNumId w:val="13"/>
  </w:num>
  <w:num w:numId="57">
    <w:abstractNumId w:val="39"/>
  </w:num>
  <w:num w:numId="58">
    <w:abstractNumId w:val="82"/>
  </w:num>
  <w:num w:numId="59">
    <w:abstractNumId w:val="81"/>
  </w:num>
  <w:num w:numId="60">
    <w:abstractNumId w:val="4"/>
  </w:num>
  <w:num w:numId="61">
    <w:abstractNumId w:val="10"/>
  </w:num>
  <w:num w:numId="62">
    <w:abstractNumId w:val="49"/>
  </w:num>
  <w:num w:numId="63">
    <w:abstractNumId w:val="66"/>
  </w:num>
  <w:num w:numId="64">
    <w:abstractNumId w:val="57"/>
  </w:num>
  <w:num w:numId="65">
    <w:abstractNumId w:val="3"/>
  </w:num>
  <w:num w:numId="66">
    <w:abstractNumId w:val="30"/>
  </w:num>
  <w:num w:numId="67">
    <w:abstractNumId w:val="28"/>
  </w:num>
  <w:num w:numId="68">
    <w:abstractNumId w:val="44"/>
  </w:num>
  <w:num w:numId="69">
    <w:abstractNumId w:val="35"/>
  </w:num>
  <w:num w:numId="70">
    <w:abstractNumId w:val="69"/>
  </w:num>
  <w:num w:numId="71">
    <w:abstractNumId w:val="45"/>
  </w:num>
  <w:num w:numId="72">
    <w:abstractNumId w:val="52"/>
  </w:num>
  <w:num w:numId="73">
    <w:abstractNumId w:val="17"/>
  </w:num>
  <w:num w:numId="74">
    <w:abstractNumId w:val="0"/>
  </w:num>
  <w:num w:numId="75">
    <w:abstractNumId w:val="70"/>
  </w:num>
  <w:num w:numId="76">
    <w:abstractNumId w:val="31"/>
  </w:num>
  <w:num w:numId="77">
    <w:abstractNumId w:val="58"/>
  </w:num>
  <w:num w:numId="78">
    <w:abstractNumId w:val="71"/>
  </w:num>
  <w:num w:numId="79">
    <w:abstractNumId w:val="11"/>
  </w:num>
  <w:num w:numId="80">
    <w:abstractNumId w:val="43"/>
  </w:num>
  <w:num w:numId="81">
    <w:abstractNumId w:val="40"/>
  </w:num>
  <w:num w:numId="82">
    <w:abstractNumId w:val="50"/>
  </w:num>
  <w:num w:numId="83">
    <w:abstractNumId w:val="29"/>
  </w:num>
  <w:num w:numId="84">
    <w:abstractNumId w:val="76"/>
  </w:num>
  <w:num w:numId="85">
    <w:abstractNumId w:val="67"/>
  </w:num>
  <w:num w:numId="86">
    <w:abstractNumId w:val="16"/>
  </w:num>
  <w:num w:numId="87">
    <w:abstractNumId w:val="34"/>
  </w:num>
  <w:numIdMacAtCleanup w:val="8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eksandrina Mihaylova">
    <w15:presenceInfo w15:providerId="AD" w15:userId="S-1-5-21-1957994488-823518204-682003330-7505"/>
  </w15:person>
  <w15:person w15:author="Iliana Kovacheva">
    <w15:presenceInfo w15:providerId="AD" w15:userId="S-1-5-21-1957994488-823518204-682003330-111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AE6"/>
    <w:rsid w:val="00000705"/>
    <w:rsid w:val="00000949"/>
    <w:rsid w:val="000014CC"/>
    <w:rsid w:val="000026BB"/>
    <w:rsid w:val="00002BCC"/>
    <w:rsid w:val="00003E24"/>
    <w:rsid w:val="0000521B"/>
    <w:rsid w:val="00006CD3"/>
    <w:rsid w:val="00006F2B"/>
    <w:rsid w:val="000071D1"/>
    <w:rsid w:val="0000771B"/>
    <w:rsid w:val="0001006C"/>
    <w:rsid w:val="0001078C"/>
    <w:rsid w:val="00010C2F"/>
    <w:rsid w:val="00012C4F"/>
    <w:rsid w:val="000134B7"/>
    <w:rsid w:val="000150CB"/>
    <w:rsid w:val="0001584E"/>
    <w:rsid w:val="00015869"/>
    <w:rsid w:val="0001666E"/>
    <w:rsid w:val="00016A6D"/>
    <w:rsid w:val="0002074D"/>
    <w:rsid w:val="00021B7B"/>
    <w:rsid w:val="00021BC1"/>
    <w:rsid w:val="0002204A"/>
    <w:rsid w:val="000234A1"/>
    <w:rsid w:val="00023930"/>
    <w:rsid w:val="00023D08"/>
    <w:rsid w:val="00023EA6"/>
    <w:rsid w:val="0002571E"/>
    <w:rsid w:val="00025C3D"/>
    <w:rsid w:val="00030352"/>
    <w:rsid w:val="000305ED"/>
    <w:rsid w:val="00030ADD"/>
    <w:rsid w:val="00030CDC"/>
    <w:rsid w:val="00031754"/>
    <w:rsid w:val="00031BAC"/>
    <w:rsid w:val="00031D8B"/>
    <w:rsid w:val="00031F2A"/>
    <w:rsid w:val="00032E34"/>
    <w:rsid w:val="000334E1"/>
    <w:rsid w:val="000344F4"/>
    <w:rsid w:val="00035DE5"/>
    <w:rsid w:val="00036C63"/>
    <w:rsid w:val="000370C9"/>
    <w:rsid w:val="00037BFF"/>
    <w:rsid w:val="000407F5"/>
    <w:rsid w:val="00040A0A"/>
    <w:rsid w:val="00040D68"/>
    <w:rsid w:val="00041C69"/>
    <w:rsid w:val="00041D7C"/>
    <w:rsid w:val="00042773"/>
    <w:rsid w:val="00042D55"/>
    <w:rsid w:val="00043291"/>
    <w:rsid w:val="0004372F"/>
    <w:rsid w:val="00043DB9"/>
    <w:rsid w:val="000443C5"/>
    <w:rsid w:val="0004496C"/>
    <w:rsid w:val="00044C3A"/>
    <w:rsid w:val="00046D70"/>
    <w:rsid w:val="00050304"/>
    <w:rsid w:val="00050C1D"/>
    <w:rsid w:val="000513D1"/>
    <w:rsid w:val="00052D03"/>
    <w:rsid w:val="00053EEE"/>
    <w:rsid w:val="00055BF1"/>
    <w:rsid w:val="00056747"/>
    <w:rsid w:val="00056A12"/>
    <w:rsid w:val="00056B0D"/>
    <w:rsid w:val="00057EB4"/>
    <w:rsid w:val="000618F6"/>
    <w:rsid w:val="00063B53"/>
    <w:rsid w:val="000644B8"/>
    <w:rsid w:val="00064E26"/>
    <w:rsid w:val="0006592A"/>
    <w:rsid w:val="00065B3C"/>
    <w:rsid w:val="00066FB6"/>
    <w:rsid w:val="00067140"/>
    <w:rsid w:val="0006738D"/>
    <w:rsid w:val="000705E0"/>
    <w:rsid w:val="000709A6"/>
    <w:rsid w:val="00070D83"/>
    <w:rsid w:val="000713C7"/>
    <w:rsid w:val="00071E39"/>
    <w:rsid w:val="000722D2"/>
    <w:rsid w:val="00072E55"/>
    <w:rsid w:val="000739A8"/>
    <w:rsid w:val="000739D9"/>
    <w:rsid w:val="0007590B"/>
    <w:rsid w:val="00075DB9"/>
    <w:rsid w:val="00076272"/>
    <w:rsid w:val="000770E4"/>
    <w:rsid w:val="00077FFB"/>
    <w:rsid w:val="00080BB2"/>
    <w:rsid w:val="0008208B"/>
    <w:rsid w:val="00082136"/>
    <w:rsid w:val="00082454"/>
    <w:rsid w:val="00082527"/>
    <w:rsid w:val="00083728"/>
    <w:rsid w:val="000838DA"/>
    <w:rsid w:val="000849A2"/>
    <w:rsid w:val="00084B1F"/>
    <w:rsid w:val="00086E25"/>
    <w:rsid w:val="0008743A"/>
    <w:rsid w:val="00090CE6"/>
    <w:rsid w:val="000910E2"/>
    <w:rsid w:val="000915E1"/>
    <w:rsid w:val="0009261E"/>
    <w:rsid w:val="0009311E"/>
    <w:rsid w:val="00093383"/>
    <w:rsid w:val="00095872"/>
    <w:rsid w:val="0009781D"/>
    <w:rsid w:val="000978FF"/>
    <w:rsid w:val="000A060D"/>
    <w:rsid w:val="000A1F79"/>
    <w:rsid w:val="000A2419"/>
    <w:rsid w:val="000A29E6"/>
    <w:rsid w:val="000A3EC8"/>
    <w:rsid w:val="000A3F23"/>
    <w:rsid w:val="000A5466"/>
    <w:rsid w:val="000A5EC0"/>
    <w:rsid w:val="000A64E8"/>
    <w:rsid w:val="000A7B63"/>
    <w:rsid w:val="000A7D03"/>
    <w:rsid w:val="000B06F0"/>
    <w:rsid w:val="000B1038"/>
    <w:rsid w:val="000B22AB"/>
    <w:rsid w:val="000B315B"/>
    <w:rsid w:val="000B4714"/>
    <w:rsid w:val="000B481F"/>
    <w:rsid w:val="000B5B17"/>
    <w:rsid w:val="000B63E1"/>
    <w:rsid w:val="000B795D"/>
    <w:rsid w:val="000C1475"/>
    <w:rsid w:val="000C1655"/>
    <w:rsid w:val="000C1F76"/>
    <w:rsid w:val="000C210C"/>
    <w:rsid w:val="000C2344"/>
    <w:rsid w:val="000C35B9"/>
    <w:rsid w:val="000C3C5E"/>
    <w:rsid w:val="000C43C3"/>
    <w:rsid w:val="000C4788"/>
    <w:rsid w:val="000C5AC0"/>
    <w:rsid w:val="000C5EA3"/>
    <w:rsid w:val="000C733C"/>
    <w:rsid w:val="000C78DA"/>
    <w:rsid w:val="000D162E"/>
    <w:rsid w:val="000D3648"/>
    <w:rsid w:val="000D4412"/>
    <w:rsid w:val="000D52CB"/>
    <w:rsid w:val="000D5D45"/>
    <w:rsid w:val="000D6E48"/>
    <w:rsid w:val="000E0925"/>
    <w:rsid w:val="000E1189"/>
    <w:rsid w:val="000E1AE3"/>
    <w:rsid w:val="000E1EEA"/>
    <w:rsid w:val="000E20CC"/>
    <w:rsid w:val="000E2D7F"/>
    <w:rsid w:val="000E2DB7"/>
    <w:rsid w:val="000E49A2"/>
    <w:rsid w:val="000E4B27"/>
    <w:rsid w:val="000E5B13"/>
    <w:rsid w:val="000E5F89"/>
    <w:rsid w:val="000E6002"/>
    <w:rsid w:val="000F019C"/>
    <w:rsid w:val="000F05C5"/>
    <w:rsid w:val="000F0B1E"/>
    <w:rsid w:val="000F0DD2"/>
    <w:rsid w:val="000F1D25"/>
    <w:rsid w:val="000F1EAD"/>
    <w:rsid w:val="000F27E7"/>
    <w:rsid w:val="000F300A"/>
    <w:rsid w:val="000F354E"/>
    <w:rsid w:val="000F4186"/>
    <w:rsid w:val="000F4208"/>
    <w:rsid w:val="000F46C2"/>
    <w:rsid w:val="000F496C"/>
    <w:rsid w:val="000F5360"/>
    <w:rsid w:val="000F73CE"/>
    <w:rsid w:val="00102095"/>
    <w:rsid w:val="00102309"/>
    <w:rsid w:val="001029DA"/>
    <w:rsid w:val="00103198"/>
    <w:rsid w:val="00103B2D"/>
    <w:rsid w:val="00104581"/>
    <w:rsid w:val="001048BB"/>
    <w:rsid w:val="00104A41"/>
    <w:rsid w:val="00104FA7"/>
    <w:rsid w:val="00104FB0"/>
    <w:rsid w:val="00107321"/>
    <w:rsid w:val="00111030"/>
    <w:rsid w:val="001112CB"/>
    <w:rsid w:val="001114F5"/>
    <w:rsid w:val="00111814"/>
    <w:rsid w:val="001136D7"/>
    <w:rsid w:val="00113740"/>
    <w:rsid w:val="00114533"/>
    <w:rsid w:val="00116FBC"/>
    <w:rsid w:val="00117007"/>
    <w:rsid w:val="00117651"/>
    <w:rsid w:val="00120A52"/>
    <w:rsid w:val="001213DE"/>
    <w:rsid w:val="00121BB4"/>
    <w:rsid w:val="001229B8"/>
    <w:rsid w:val="00122AD5"/>
    <w:rsid w:val="00122DEE"/>
    <w:rsid w:val="00122F17"/>
    <w:rsid w:val="00123CB1"/>
    <w:rsid w:val="001246FA"/>
    <w:rsid w:val="00124720"/>
    <w:rsid w:val="0012558D"/>
    <w:rsid w:val="001267B9"/>
    <w:rsid w:val="001278A0"/>
    <w:rsid w:val="00130B96"/>
    <w:rsid w:val="0013149F"/>
    <w:rsid w:val="001314B6"/>
    <w:rsid w:val="001318A7"/>
    <w:rsid w:val="0013207C"/>
    <w:rsid w:val="00132168"/>
    <w:rsid w:val="001330EB"/>
    <w:rsid w:val="00134949"/>
    <w:rsid w:val="00134C26"/>
    <w:rsid w:val="00135BD3"/>
    <w:rsid w:val="00136DB8"/>
    <w:rsid w:val="00136E12"/>
    <w:rsid w:val="0014001C"/>
    <w:rsid w:val="00140358"/>
    <w:rsid w:val="00140695"/>
    <w:rsid w:val="00140699"/>
    <w:rsid w:val="001408A4"/>
    <w:rsid w:val="00140ECF"/>
    <w:rsid w:val="00141A53"/>
    <w:rsid w:val="00142290"/>
    <w:rsid w:val="00142FFD"/>
    <w:rsid w:val="00143DCE"/>
    <w:rsid w:val="001441EE"/>
    <w:rsid w:val="00144821"/>
    <w:rsid w:val="00144C44"/>
    <w:rsid w:val="00145067"/>
    <w:rsid w:val="0015054B"/>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27FA"/>
    <w:rsid w:val="00163AF9"/>
    <w:rsid w:val="001642A8"/>
    <w:rsid w:val="00164475"/>
    <w:rsid w:val="0016480B"/>
    <w:rsid w:val="00164C78"/>
    <w:rsid w:val="001656D7"/>
    <w:rsid w:val="00165FDB"/>
    <w:rsid w:val="00166794"/>
    <w:rsid w:val="00166860"/>
    <w:rsid w:val="00166A4F"/>
    <w:rsid w:val="00166EBC"/>
    <w:rsid w:val="001670FB"/>
    <w:rsid w:val="00167426"/>
    <w:rsid w:val="001675BF"/>
    <w:rsid w:val="00167C29"/>
    <w:rsid w:val="00170E48"/>
    <w:rsid w:val="0017105C"/>
    <w:rsid w:val="00171A01"/>
    <w:rsid w:val="00171F99"/>
    <w:rsid w:val="00173493"/>
    <w:rsid w:val="00173650"/>
    <w:rsid w:val="00173CD6"/>
    <w:rsid w:val="00174F85"/>
    <w:rsid w:val="00175110"/>
    <w:rsid w:val="001758DE"/>
    <w:rsid w:val="00177726"/>
    <w:rsid w:val="001779AB"/>
    <w:rsid w:val="0018002E"/>
    <w:rsid w:val="001836D4"/>
    <w:rsid w:val="00183C18"/>
    <w:rsid w:val="0018670F"/>
    <w:rsid w:val="001877FB"/>
    <w:rsid w:val="0019198F"/>
    <w:rsid w:val="00191ADA"/>
    <w:rsid w:val="0019237F"/>
    <w:rsid w:val="00193A73"/>
    <w:rsid w:val="00194CD5"/>
    <w:rsid w:val="001955BC"/>
    <w:rsid w:val="00196586"/>
    <w:rsid w:val="00196AAD"/>
    <w:rsid w:val="00197248"/>
    <w:rsid w:val="001A05DF"/>
    <w:rsid w:val="001A091C"/>
    <w:rsid w:val="001A12EE"/>
    <w:rsid w:val="001A1A65"/>
    <w:rsid w:val="001A1E82"/>
    <w:rsid w:val="001A3182"/>
    <w:rsid w:val="001A439D"/>
    <w:rsid w:val="001A4592"/>
    <w:rsid w:val="001A4C22"/>
    <w:rsid w:val="001A6655"/>
    <w:rsid w:val="001A78F6"/>
    <w:rsid w:val="001A7B06"/>
    <w:rsid w:val="001B06EB"/>
    <w:rsid w:val="001B1D03"/>
    <w:rsid w:val="001B1FBC"/>
    <w:rsid w:val="001B2D68"/>
    <w:rsid w:val="001B3F9B"/>
    <w:rsid w:val="001B4CD0"/>
    <w:rsid w:val="001B4CD5"/>
    <w:rsid w:val="001B6A5D"/>
    <w:rsid w:val="001B7D8F"/>
    <w:rsid w:val="001C00A1"/>
    <w:rsid w:val="001C07A0"/>
    <w:rsid w:val="001C2390"/>
    <w:rsid w:val="001C328D"/>
    <w:rsid w:val="001C4670"/>
    <w:rsid w:val="001C49B4"/>
    <w:rsid w:val="001C49F4"/>
    <w:rsid w:val="001C583F"/>
    <w:rsid w:val="001C6171"/>
    <w:rsid w:val="001C6F08"/>
    <w:rsid w:val="001D1443"/>
    <w:rsid w:val="001D2264"/>
    <w:rsid w:val="001D4DDA"/>
    <w:rsid w:val="001D5523"/>
    <w:rsid w:val="001D5C75"/>
    <w:rsid w:val="001D7A3F"/>
    <w:rsid w:val="001D7CEF"/>
    <w:rsid w:val="001E0813"/>
    <w:rsid w:val="001E1C93"/>
    <w:rsid w:val="001E1CF8"/>
    <w:rsid w:val="001E25EF"/>
    <w:rsid w:val="001E273E"/>
    <w:rsid w:val="001E32B6"/>
    <w:rsid w:val="001E5070"/>
    <w:rsid w:val="001E5E86"/>
    <w:rsid w:val="001E5F8E"/>
    <w:rsid w:val="001E6205"/>
    <w:rsid w:val="001E675C"/>
    <w:rsid w:val="001E72C4"/>
    <w:rsid w:val="001E7CA5"/>
    <w:rsid w:val="001F024C"/>
    <w:rsid w:val="001F0984"/>
    <w:rsid w:val="001F0DBB"/>
    <w:rsid w:val="001F3417"/>
    <w:rsid w:val="001F3F29"/>
    <w:rsid w:val="001F558E"/>
    <w:rsid w:val="001F576D"/>
    <w:rsid w:val="001F5A93"/>
    <w:rsid w:val="001F5ACE"/>
    <w:rsid w:val="001F5C77"/>
    <w:rsid w:val="001F6078"/>
    <w:rsid w:val="001F6118"/>
    <w:rsid w:val="001F6165"/>
    <w:rsid w:val="001F6737"/>
    <w:rsid w:val="001F70C6"/>
    <w:rsid w:val="001F74F3"/>
    <w:rsid w:val="001F7528"/>
    <w:rsid w:val="001F79D1"/>
    <w:rsid w:val="00200485"/>
    <w:rsid w:val="00200915"/>
    <w:rsid w:val="00200B0F"/>
    <w:rsid w:val="0020136B"/>
    <w:rsid w:val="0020238F"/>
    <w:rsid w:val="00202675"/>
    <w:rsid w:val="00204B97"/>
    <w:rsid w:val="00207430"/>
    <w:rsid w:val="002101EB"/>
    <w:rsid w:val="0021038C"/>
    <w:rsid w:val="00212663"/>
    <w:rsid w:val="002145E6"/>
    <w:rsid w:val="00215265"/>
    <w:rsid w:val="00215A42"/>
    <w:rsid w:val="002179A1"/>
    <w:rsid w:val="00220247"/>
    <w:rsid w:val="002203B2"/>
    <w:rsid w:val="00220641"/>
    <w:rsid w:val="002209AB"/>
    <w:rsid w:val="00220EAB"/>
    <w:rsid w:val="00221328"/>
    <w:rsid w:val="00221385"/>
    <w:rsid w:val="00224012"/>
    <w:rsid w:val="00225F4D"/>
    <w:rsid w:val="00226F6E"/>
    <w:rsid w:val="002303B1"/>
    <w:rsid w:val="00231D4F"/>
    <w:rsid w:val="00232595"/>
    <w:rsid w:val="00232B98"/>
    <w:rsid w:val="00232F10"/>
    <w:rsid w:val="00232F5E"/>
    <w:rsid w:val="0023377B"/>
    <w:rsid w:val="00233E9D"/>
    <w:rsid w:val="00234377"/>
    <w:rsid w:val="002344D8"/>
    <w:rsid w:val="00235286"/>
    <w:rsid w:val="0023756D"/>
    <w:rsid w:val="002377C5"/>
    <w:rsid w:val="0023799F"/>
    <w:rsid w:val="00237BF4"/>
    <w:rsid w:val="00237C2C"/>
    <w:rsid w:val="00237DA2"/>
    <w:rsid w:val="002408D4"/>
    <w:rsid w:val="00243205"/>
    <w:rsid w:val="0024394A"/>
    <w:rsid w:val="00243B75"/>
    <w:rsid w:val="00243B9E"/>
    <w:rsid w:val="00244896"/>
    <w:rsid w:val="00245510"/>
    <w:rsid w:val="00246486"/>
    <w:rsid w:val="00246E78"/>
    <w:rsid w:val="00247649"/>
    <w:rsid w:val="00250917"/>
    <w:rsid w:val="00250947"/>
    <w:rsid w:val="00250C33"/>
    <w:rsid w:val="00250E0B"/>
    <w:rsid w:val="00251718"/>
    <w:rsid w:val="0025180A"/>
    <w:rsid w:val="00252676"/>
    <w:rsid w:val="00252C12"/>
    <w:rsid w:val="00252CE7"/>
    <w:rsid w:val="00254140"/>
    <w:rsid w:val="002541AE"/>
    <w:rsid w:val="00255125"/>
    <w:rsid w:val="00256738"/>
    <w:rsid w:val="00256963"/>
    <w:rsid w:val="00260297"/>
    <w:rsid w:val="002602FB"/>
    <w:rsid w:val="00261279"/>
    <w:rsid w:val="002616C7"/>
    <w:rsid w:val="00263523"/>
    <w:rsid w:val="00263A1B"/>
    <w:rsid w:val="002648FE"/>
    <w:rsid w:val="00264B51"/>
    <w:rsid w:val="002667B0"/>
    <w:rsid w:val="00267199"/>
    <w:rsid w:val="002703DC"/>
    <w:rsid w:val="00270543"/>
    <w:rsid w:val="00270819"/>
    <w:rsid w:val="002709D4"/>
    <w:rsid w:val="00270AB4"/>
    <w:rsid w:val="00270B06"/>
    <w:rsid w:val="00270EFB"/>
    <w:rsid w:val="002717D3"/>
    <w:rsid w:val="00272664"/>
    <w:rsid w:val="0027384C"/>
    <w:rsid w:val="00275977"/>
    <w:rsid w:val="00275BBC"/>
    <w:rsid w:val="00276910"/>
    <w:rsid w:val="00280441"/>
    <w:rsid w:val="00282FF9"/>
    <w:rsid w:val="0028317E"/>
    <w:rsid w:val="002833C9"/>
    <w:rsid w:val="00283758"/>
    <w:rsid w:val="00283BCB"/>
    <w:rsid w:val="0028438F"/>
    <w:rsid w:val="002845ED"/>
    <w:rsid w:val="00284AB3"/>
    <w:rsid w:val="0028522B"/>
    <w:rsid w:val="00285956"/>
    <w:rsid w:val="00285E15"/>
    <w:rsid w:val="00285ED5"/>
    <w:rsid w:val="00285F06"/>
    <w:rsid w:val="00286384"/>
    <w:rsid w:val="00286A1B"/>
    <w:rsid w:val="00287972"/>
    <w:rsid w:val="00290204"/>
    <w:rsid w:val="002902C0"/>
    <w:rsid w:val="00290893"/>
    <w:rsid w:val="00291309"/>
    <w:rsid w:val="00291CB1"/>
    <w:rsid w:val="00292E39"/>
    <w:rsid w:val="002932EC"/>
    <w:rsid w:val="002954AC"/>
    <w:rsid w:val="002965CC"/>
    <w:rsid w:val="00296CAD"/>
    <w:rsid w:val="00296E3A"/>
    <w:rsid w:val="0029744B"/>
    <w:rsid w:val="00297C1D"/>
    <w:rsid w:val="002A070B"/>
    <w:rsid w:val="002A1865"/>
    <w:rsid w:val="002A25DC"/>
    <w:rsid w:val="002A3FC9"/>
    <w:rsid w:val="002A4836"/>
    <w:rsid w:val="002A4CD0"/>
    <w:rsid w:val="002A505C"/>
    <w:rsid w:val="002A5081"/>
    <w:rsid w:val="002A5677"/>
    <w:rsid w:val="002A5DFA"/>
    <w:rsid w:val="002A6E02"/>
    <w:rsid w:val="002B083E"/>
    <w:rsid w:val="002B158C"/>
    <w:rsid w:val="002B1BCC"/>
    <w:rsid w:val="002B1CA6"/>
    <w:rsid w:val="002B38FE"/>
    <w:rsid w:val="002B3D21"/>
    <w:rsid w:val="002B4C79"/>
    <w:rsid w:val="002B4DD6"/>
    <w:rsid w:val="002B5A8A"/>
    <w:rsid w:val="002B61E2"/>
    <w:rsid w:val="002B6FD0"/>
    <w:rsid w:val="002B7028"/>
    <w:rsid w:val="002B7B16"/>
    <w:rsid w:val="002B7F12"/>
    <w:rsid w:val="002C0048"/>
    <w:rsid w:val="002C15D3"/>
    <w:rsid w:val="002C1959"/>
    <w:rsid w:val="002C2840"/>
    <w:rsid w:val="002C3683"/>
    <w:rsid w:val="002C41A3"/>
    <w:rsid w:val="002C482C"/>
    <w:rsid w:val="002C52F8"/>
    <w:rsid w:val="002C550E"/>
    <w:rsid w:val="002C5535"/>
    <w:rsid w:val="002C688A"/>
    <w:rsid w:val="002C6FEC"/>
    <w:rsid w:val="002C77DF"/>
    <w:rsid w:val="002C78E0"/>
    <w:rsid w:val="002D0180"/>
    <w:rsid w:val="002D0259"/>
    <w:rsid w:val="002D1707"/>
    <w:rsid w:val="002D1A98"/>
    <w:rsid w:val="002D1B33"/>
    <w:rsid w:val="002D1CA3"/>
    <w:rsid w:val="002D1EEB"/>
    <w:rsid w:val="002D24FD"/>
    <w:rsid w:val="002D3CE6"/>
    <w:rsid w:val="002D5137"/>
    <w:rsid w:val="002D549C"/>
    <w:rsid w:val="002D5BBE"/>
    <w:rsid w:val="002D762C"/>
    <w:rsid w:val="002D780F"/>
    <w:rsid w:val="002D79EA"/>
    <w:rsid w:val="002D7A92"/>
    <w:rsid w:val="002D7ABC"/>
    <w:rsid w:val="002D7CA6"/>
    <w:rsid w:val="002E0B7E"/>
    <w:rsid w:val="002E1BBF"/>
    <w:rsid w:val="002E2531"/>
    <w:rsid w:val="002E26AF"/>
    <w:rsid w:val="002E306D"/>
    <w:rsid w:val="002E30C5"/>
    <w:rsid w:val="002E3433"/>
    <w:rsid w:val="002E412E"/>
    <w:rsid w:val="002E418E"/>
    <w:rsid w:val="002E69E6"/>
    <w:rsid w:val="002E6A9E"/>
    <w:rsid w:val="002E6BFC"/>
    <w:rsid w:val="002E7267"/>
    <w:rsid w:val="002E79BE"/>
    <w:rsid w:val="002F0004"/>
    <w:rsid w:val="002F013B"/>
    <w:rsid w:val="002F0EC2"/>
    <w:rsid w:val="002F127B"/>
    <w:rsid w:val="002F1CEF"/>
    <w:rsid w:val="002F26FB"/>
    <w:rsid w:val="002F359E"/>
    <w:rsid w:val="002F4388"/>
    <w:rsid w:val="002F51F8"/>
    <w:rsid w:val="002F5438"/>
    <w:rsid w:val="002F5DF6"/>
    <w:rsid w:val="002F5EEA"/>
    <w:rsid w:val="002F643D"/>
    <w:rsid w:val="002F6602"/>
    <w:rsid w:val="002F6CE0"/>
    <w:rsid w:val="002F72A5"/>
    <w:rsid w:val="002F7382"/>
    <w:rsid w:val="00303B71"/>
    <w:rsid w:val="00304281"/>
    <w:rsid w:val="00304642"/>
    <w:rsid w:val="00304FD1"/>
    <w:rsid w:val="00305940"/>
    <w:rsid w:val="00305DED"/>
    <w:rsid w:val="00306A78"/>
    <w:rsid w:val="00306D91"/>
    <w:rsid w:val="003076F4"/>
    <w:rsid w:val="0030790B"/>
    <w:rsid w:val="00307EF8"/>
    <w:rsid w:val="0031017B"/>
    <w:rsid w:val="00310EC8"/>
    <w:rsid w:val="00311249"/>
    <w:rsid w:val="00311417"/>
    <w:rsid w:val="00311A91"/>
    <w:rsid w:val="00311ABB"/>
    <w:rsid w:val="00313170"/>
    <w:rsid w:val="003131A9"/>
    <w:rsid w:val="003142BA"/>
    <w:rsid w:val="003144A0"/>
    <w:rsid w:val="0031526F"/>
    <w:rsid w:val="0032152C"/>
    <w:rsid w:val="00321568"/>
    <w:rsid w:val="0032186B"/>
    <w:rsid w:val="00321D3B"/>
    <w:rsid w:val="0032361C"/>
    <w:rsid w:val="00323925"/>
    <w:rsid w:val="00323DF6"/>
    <w:rsid w:val="0032409C"/>
    <w:rsid w:val="003243F2"/>
    <w:rsid w:val="003314DF"/>
    <w:rsid w:val="0033160F"/>
    <w:rsid w:val="00332021"/>
    <w:rsid w:val="00332EB4"/>
    <w:rsid w:val="003344AC"/>
    <w:rsid w:val="0033463B"/>
    <w:rsid w:val="00334E3A"/>
    <w:rsid w:val="00335353"/>
    <w:rsid w:val="003353F2"/>
    <w:rsid w:val="00335BAE"/>
    <w:rsid w:val="00335FFF"/>
    <w:rsid w:val="00336797"/>
    <w:rsid w:val="00336AB9"/>
    <w:rsid w:val="00341107"/>
    <w:rsid w:val="00341376"/>
    <w:rsid w:val="00341A46"/>
    <w:rsid w:val="00342109"/>
    <w:rsid w:val="003427D2"/>
    <w:rsid w:val="00342D42"/>
    <w:rsid w:val="003431A2"/>
    <w:rsid w:val="003439D7"/>
    <w:rsid w:val="0034463A"/>
    <w:rsid w:val="00344834"/>
    <w:rsid w:val="00344F1C"/>
    <w:rsid w:val="003452BE"/>
    <w:rsid w:val="003455F5"/>
    <w:rsid w:val="00345996"/>
    <w:rsid w:val="0034764C"/>
    <w:rsid w:val="00347847"/>
    <w:rsid w:val="003513C9"/>
    <w:rsid w:val="00351C16"/>
    <w:rsid w:val="003520C1"/>
    <w:rsid w:val="00352751"/>
    <w:rsid w:val="003527A5"/>
    <w:rsid w:val="00353623"/>
    <w:rsid w:val="00354D6D"/>
    <w:rsid w:val="00354EDC"/>
    <w:rsid w:val="00355A44"/>
    <w:rsid w:val="0035634F"/>
    <w:rsid w:val="00357A1B"/>
    <w:rsid w:val="00360383"/>
    <w:rsid w:val="00361197"/>
    <w:rsid w:val="00361DC5"/>
    <w:rsid w:val="00361EDC"/>
    <w:rsid w:val="00362501"/>
    <w:rsid w:val="00362B95"/>
    <w:rsid w:val="00363B7D"/>
    <w:rsid w:val="0036544A"/>
    <w:rsid w:val="00367734"/>
    <w:rsid w:val="0036794B"/>
    <w:rsid w:val="00367A2A"/>
    <w:rsid w:val="003711E8"/>
    <w:rsid w:val="00371FC7"/>
    <w:rsid w:val="003728D2"/>
    <w:rsid w:val="00372920"/>
    <w:rsid w:val="00373F9A"/>
    <w:rsid w:val="0037400D"/>
    <w:rsid w:val="0037467E"/>
    <w:rsid w:val="003755F2"/>
    <w:rsid w:val="00375906"/>
    <w:rsid w:val="00376D35"/>
    <w:rsid w:val="00381496"/>
    <w:rsid w:val="003814F7"/>
    <w:rsid w:val="003824AE"/>
    <w:rsid w:val="00382EDD"/>
    <w:rsid w:val="00382F59"/>
    <w:rsid w:val="00383049"/>
    <w:rsid w:val="00383BEE"/>
    <w:rsid w:val="00384688"/>
    <w:rsid w:val="00384FF7"/>
    <w:rsid w:val="0038571C"/>
    <w:rsid w:val="0038633D"/>
    <w:rsid w:val="00386525"/>
    <w:rsid w:val="00386963"/>
    <w:rsid w:val="003870F1"/>
    <w:rsid w:val="003876CA"/>
    <w:rsid w:val="0038795B"/>
    <w:rsid w:val="00390465"/>
    <w:rsid w:val="00391A31"/>
    <w:rsid w:val="003922C6"/>
    <w:rsid w:val="00392561"/>
    <w:rsid w:val="00392D1E"/>
    <w:rsid w:val="00393138"/>
    <w:rsid w:val="00393C37"/>
    <w:rsid w:val="00397780"/>
    <w:rsid w:val="0039784B"/>
    <w:rsid w:val="003978A8"/>
    <w:rsid w:val="00397975"/>
    <w:rsid w:val="003A039C"/>
    <w:rsid w:val="003A0523"/>
    <w:rsid w:val="003A0DA0"/>
    <w:rsid w:val="003A141D"/>
    <w:rsid w:val="003A180A"/>
    <w:rsid w:val="003A1E71"/>
    <w:rsid w:val="003A24F0"/>
    <w:rsid w:val="003A26BD"/>
    <w:rsid w:val="003A2E4D"/>
    <w:rsid w:val="003A39C9"/>
    <w:rsid w:val="003A3F1B"/>
    <w:rsid w:val="003A460C"/>
    <w:rsid w:val="003A5745"/>
    <w:rsid w:val="003A5D6B"/>
    <w:rsid w:val="003A6A2C"/>
    <w:rsid w:val="003A6DF1"/>
    <w:rsid w:val="003A738A"/>
    <w:rsid w:val="003A77B0"/>
    <w:rsid w:val="003A7D8D"/>
    <w:rsid w:val="003B00FA"/>
    <w:rsid w:val="003B1775"/>
    <w:rsid w:val="003B1AEE"/>
    <w:rsid w:val="003B2AC6"/>
    <w:rsid w:val="003B33D1"/>
    <w:rsid w:val="003B458C"/>
    <w:rsid w:val="003B4B65"/>
    <w:rsid w:val="003B4E1E"/>
    <w:rsid w:val="003B5631"/>
    <w:rsid w:val="003B5C60"/>
    <w:rsid w:val="003B6674"/>
    <w:rsid w:val="003B68C1"/>
    <w:rsid w:val="003B6979"/>
    <w:rsid w:val="003C0581"/>
    <w:rsid w:val="003C09CB"/>
    <w:rsid w:val="003C1041"/>
    <w:rsid w:val="003C1073"/>
    <w:rsid w:val="003C1225"/>
    <w:rsid w:val="003C17BC"/>
    <w:rsid w:val="003C36D5"/>
    <w:rsid w:val="003C62DE"/>
    <w:rsid w:val="003C68D5"/>
    <w:rsid w:val="003C6948"/>
    <w:rsid w:val="003C69C0"/>
    <w:rsid w:val="003C7196"/>
    <w:rsid w:val="003C73E3"/>
    <w:rsid w:val="003D00CF"/>
    <w:rsid w:val="003D0B2B"/>
    <w:rsid w:val="003D11E5"/>
    <w:rsid w:val="003D1236"/>
    <w:rsid w:val="003D14CF"/>
    <w:rsid w:val="003D16A4"/>
    <w:rsid w:val="003D298D"/>
    <w:rsid w:val="003D3ABD"/>
    <w:rsid w:val="003D4922"/>
    <w:rsid w:val="003D5248"/>
    <w:rsid w:val="003D6A16"/>
    <w:rsid w:val="003D6D0B"/>
    <w:rsid w:val="003D7187"/>
    <w:rsid w:val="003D734D"/>
    <w:rsid w:val="003D74C2"/>
    <w:rsid w:val="003D7FF5"/>
    <w:rsid w:val="003E30D6"/>
    <w:rsid w:val="003E3601"/>
    <w:rsid w:val="003E3C55"/>
    <w:rsid w:val="003E4434"/>
    <w:rsid w:val="003E5C07"/>
    <w:rsid w:val="003E65FA"/>
    <w:rsid w:val="003E6612"/>
    <w:rsid w:val="003E7462"/>
    <w:rsid w:val="003E7840"/>
    <w:rsid w:val="003E7896"/>
    <w:rsid w:val="003E7C1B"/>
    <w:rsid w:val="003F039A"/>
    <w:rsid w:val="003F1CAA"/>
    <w:rsid w:val="003F3209"/>
    <w:rsid w:val="003F3485"/>
    <w:rsid w:val="003F5005"/>
    <w:rsid w:val="003F6166"/>
    <w:rsid w:val="003F64D2"/>
    <w:rsid w:val="003F652F"/>
    <w:rsid w:val="003F6F33"/>
    <w:rsid w:val="004003F9"/>
    <w:rsid w:val="00400D4D"/>
    <w:rsid w:val="004012FF"/>
    <w:rsid w:val="00401332"/>
    <w:rsid w:val="00401F7D"/>
    <w:rsid w:val="00402348"/>
    <w:rsid w:val="0040359B"/>
    <w:rsid w:val="004046B1"/>
    <w:rsid w:val="00404D32"/>
    <w:rsid w:val="00405626"/>
    <w:rsid w:val="004065FD"/>
    <w:rsid w:val="0041135E"/>
    <w:rsid w:val="0041170E"/>
    <w:rsid w:val="00411D83"/>
    <w:rsid w:val="00412341"/>
    <w:rsid w:val="00412FAB"/>
    <w:rsid w:val="004130BB"/>
    <w:rsid w:val="00413E8D"/>
    <w:rsid w:val="00413FCA"/>
    <w:rsid w:val="00414739"/>
    <w:rsid w:val="004167DA"/>
    <w:rsid w:val="0041696F"/>
    <w:rsid w:val="0041705E"/>
    <w:rsid w:val="00417D7F"/>
    <w:rsid w:val="00420278"/>
    <w:rsid w:val="004206D8"/>
    <w:rsid w:val="00420807"/>
    <w:rsid w:val="00421E40"/>
    <w:rsid w:val="00422C5A"/>
    <w:rsid w:val="0042336B"/>
    <w:rsid w:val="00423773"/>
    <w:rsid w:val="004238A2"/>
    <w:rsid w:val="00423B4F"/>
    <w:rsid w:val="00424C5A"/>
    <w:rsid w:val="00425DFF"/>
    <w:rsid w:val="0042698E"/>
    <w:rsid w:val="00426A19"/>
    <w:rsid w:val="00427AE6"/>
    <w:rsid w:val="0043053F"/>
    <w:rsid w:val="004313E3"/>
    <w:rsid w:val="0043189D"/>
    <w:rsid w:val="00432609"/>
    <w:rsid w:val="00432AC0"/>
    <w:rsid w:val="00433714"/>
    <w:rsid w:val="00434F22"/>
    <w:rsid w:val="004359C5"/>
    <w:rsid w:val="00436376"/>
    <w:rsid w:val="004363B0"/>
    <w:rsid w:val="004363D8"/>
    <w:rsid w:val="00437DCC"/>
    <w:rsid w:val="00440320"/>
    <w:rsid w:val="00442714"/>
    <w:rsid w:val="0044284C"/>
    <w:rsid w:val="00442A7E"/>
    <w:rsid w:val="00443CF0"/>
    <w:rsid w:val="00446559"/>
    <w:rsid w:val="0044667C"/>
    <w:rsid w:val="00447DC9"/>
    <w:rsid w:val="00450C7A"/>
    <w:rsid w:val="004518F1"/>
    <w:rsid w:val="00452B5A"/>
    <w:rsid w:val="00453F5D"/>
    <w:rsid w:val="00454091"/>
    <w:rsid w:val="0045437D"/>
    <w:rsid w:val="00455018"/>
    <w:rsid w:val="00455156"/>
    <w:rsid w:val="00455E58"/>
    <w:rsid w:val="00456D1A"/>
    <w:rsid w:val="004573B1"/>
    <w:rsid w:val="004578D2"/>
    <w:rsid w:val="00457974"/>
    <w:rsid w:val="0046061D"/>
    <w:rsid w:val="004607B9"/>
    <w:rsid w:val="00460C79"/>
    <w:rsid w:val="00461075"/>
    <w:rsid w:val="004621F8"/>
    <w:rsid w:val="00466FA2"/>
    <w:rsid w:val="00467EE8"/>
    <w:rsid w:val="00470092"/>
    <w:rsid w:val="0047072B"/>
    <w:rsid w:val="004710DB"/>
    <w:rsid w:val="00471453"/>
    <w:rsid w:val="004717E3"/>
    <w:rsid w:val="00474995"/>
    <w:rsid w:val="00475C6D"/>
    <w:rsid w:val="0047673A"/>
    <w:rsid w:val="0047679F"/>
    <w:rsid w:val="0047744C"/>
    <w:rsid w:val="004775AC"/>
    <w:rsid w:val="00481271"/>
    <w:rsid w:val="0048171F"/>
    <w:rsid w:val="00482A73"/>
    <w:rsid w:val="00483398"/>
    <w:rsid w:val="00484580"/>
    <w:rsid w:val="00484CAD"/>
    <w:rsid w:val="004850E9"/>
    <w:rsid w:val="00485411"/>
    <w:rsid w:val="0048635E"/>
    <w:rsid w:val="00486BFC"/>
    <w:rsid w:val="00486D7F"/>
    <w:rsid w:val="00487AE3"/>
    <w:rsid w:val="00487CA7"/>
    <w:rsid w:val="00492109"/>
    <w:rsid w:val="00492B36"/>
    <w:rsid w:val="00492FC6"/>
    <w:rsid w:val="00493009"/>
    <w:rsid w:val="0049316C"/>
    <w:rsid w:val="004950A8"/>
    <w:rsid w:val="004954B2"/>
    <w:rsid w:val="00495AC7"/>
    <w:rsid w:val="00496A79"/>
    <w:rsid w:val="004A1877"/>
    <w:rsid w:val="004A223F"/>
    <w:rsid w:val="004A23CB"/>
    <w:rsid w:val="004A3955"/>
    <w:rsid w:val="004A4B8D"/>
    <w:rsid w:val="004A68CA"/>
    <w:rsid w:val="004A6A62"/>
    <w:rsid w:val="004A6E9A"/>
    <w:rsid w:val="004A6EC0"/>
    <w:rsid w:val="004A72E3"/>
    <w:rsid w:val="004A72EA"/>
    <w:rsid w:val="004A7502"/>
    <w:rsid w:val="004A7FF2"/>
    <w:rsid w:val="004B1384"/>
    <w:rsid w:val="004B185E"/>
    <w:rsid w:val="004B1EF5"/>
    <w:rsid w:val="004B2673"/>
    <w:rsid w:val="004B27B8"/>
    <w:rsid w:val="004B376D"/>
    <w:rsid w:val="004B37F0"/>
    <w:rsid w:val="004B3FBC"/>
    <w:rsid w:val="004B4F3F"/>
    <w:rsid w:val="004B50CA"/>
    <w:rsid w:val="004B6948"/>
    <w:rsid w:val="004B75E3"/>
    <w:rsid w:val="004B7730"/>
    <w:rsid w:val="004B7F7D"/>
    <w:rsid w:val="004C01A8"/>
    <w:rsid w:val="004C0CDA"/>
    <w:rsid w:val="004C1169"/>
    <w:rsid w:val="004C20E9"/>
    <w:rsid w:val="004C2B1A"/>
    <w:rsid w:val="004C2B51"/>
    <w:rsid w:val="004C348B"/>
    <w:rsid w:val="004C42D6"/>
    <w:rsid w:val="004C48A5"/>
    <w:rsid w:val="004C5921"/>
    <w:rsid w:val="004C60E9"/>
    <w:rsid w:val="004C61A9"/>
    <w:rsid w:val="004C64D9"/>
    <w:rsid w:val="004C6520"/>
    <w:rsid w:val="004C6743"/>
    <w:rsid w:val="004C6C74"/>
    <w:rsid w:val="004D0F75"/>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374"/>
    <w:rsid w:val="004E4954"/>
    <w:rsid w:val="004E64B3"/>
    <w:rsid w:val="004E6F39"/>
    <w:rsid w:val="004E7A01"/>
    <w:rsid w:val="004F300E"/>
    <w:rsid w:val="004F4505"/>
    <w:rsid w:val="004F49A5"/>
    <w:rsid w:val="004F4CE7"/>
    <w:rsid w:val="004F555A"/>
    <w:rsid w:val="004F5813"/>
    <w:rsid w:val="004F6253"/>
    <w:rsid w:val="004F654F"/>
    <w:rsid w:val="004F6650"/>
    <w:rsid w:val="004F6ECE"/>
    <w:rsid w:val="004F7CE6"/>
    <w:rsid w:val="0050093E"/>
    <w:rsid w:val="00501FB0"/>
    <w:rsid w:val="00502162"/>
    <w:rsid w:val="00502257"/>
    <w:rsid w:val="005031CC"/>
    <w:rsid w:val="005042AA"/>
    <w:rsid w:val="005046D2"/>
    <w:rsid w:val="005047C3"/>
    <w:rsid w:val="00505EAB"/>
    <w:rsid w:val="00506474"/>
    <w:rsid w:val="005072ED"/>
    <w:rsid w:val="005074AB"/>
    <w:rsid w:val="005103B6"/>
    <w:rsid w:val="005108B8"/>
    <w:rsid w:val="00512C84"/>
    <w:rsid w:val="00512D7D"/>
    <w:rsid w:val="00512F03"/>
    <w:rsid w:val="00513005"/>
    <w:rsid w:val="0051333C"/>
    <w:rsid w:val="00513FB6"/>
    <w:rsid w:val="00514850"/>
    <w:rsid w:val="0051764F"/>
    <w:rsid w:val="005178A4"/>
    <w:rsid w:val="00517926"/>
    <w:rsid w:val="005179CF"/>
    <w:rsid w:val="00520009"/>
    <w:rsid w:val="0052077C"/>
    <w:rsid w:val="00521821"/>
    <w:rsid w:val="00521FA1"/>
    <w:rsid w:val="00521FD7"/>
    <w:rsid w:val="00522154"/>
    <w:rsid w:val="005231B5"/>
    <w:rsid w:val="00523F84"/>
    <w:rsid w:val="0052582D"/>
    <w:rsid w:val="005258B7"/>
    <w:rsid w:val="00525DA0"/>
    <w:rsid w:val="005270E0"/>
    <w:rsid w:val="00527508"/>
    <w:rsid w:val="00527CC9"/>
    <w:rsid w:val="005305E1"/>
    <w:rsid w:val="00530BA3"/>
    <w:rsid w:val="00531304"/>
    <w:rsid w:val="00531AF2"/>
    <w:rsid w:val="00532473"/>
    <w:rsid w:val="0053252C"/>
    <w:rsid w:val="00532725"/>
    <w:rsid w:val="00532C73"/>
    <w:rsid w:val="00534119"/>
    <w:rsid w:val="00534821"/>
    <w:rsid w:val="00534C09"/>
    <w:rsid w:val="005359BB"/>
    <w:rsid w:val="00536C4F"/>
    <w:rsid w:val="00536FAB"/>
    <w:rsid w:val="00540FD2"/>
    <w:rsid w:val="00541C73"/>
    <w:rsid w:val="00542CD8"/>
    <w:rsid w:val="00545CF2"/>
    <w:rsid w:val="00546946"/>
    <w:rsid w:val="00547241"/>
    <w:rsid w:val="00547D41"/>
    <w:rsid w:val="005509BE"/>
    <w:rsid w:val="0055148F"/>
    <w:rsid w:val="00551AE9"/>
    <w:rsid w:val="00551C69"/>
    <w:rsid w:val="00551CFD"/>
    <w:rsid w:val="005538C4"/>
    <w:rsid w:val="0055573D"/>
    <w:rsid w:val="0055597B"/>
    <w:rsid w:val="00557BEE"/>
    <w:rsid w:val="0056036D"/>
    <w:rsid w:val="00560490"/>
    <w:rsid w:val="0056190B"/>
    <w:rsid w:val="00562D37"/>
    <w:rsid w:val="0056303B"/>
    <w:rsid w:val="005635BC"/>
    <w:rsid w:val="005635C4"/>
    <w:rsid w:val="0056395D"/>
    <w:rsid w:val="005649E3"/>
    <w:rsid w:val="0056519B"/>
    <w:rsid w:val="0056525D"/>
    <w:rsid w:val="005659B5"/>
    <w:rsid w:val="00565DCB"/>
    <w:rsid w:val="0056640B"/>
    <w:rsid w:val="00566E08"/>
    <w:rsid w:val="00570ACB"/>
    <w:rsid w:val="00570B51"/>
    <w:rsid w:val="00570B63"/>
    <w:rsid w:val="00571B6A"/>
    <w:rsid w:val="00572721"/>
    <w:rsid w:val="00572A8A"/>
    <w:rsid w:val="00572D3E"/>
    <w:rsid w:val="005730CC"/>
    <w:rsid w:val="005748B1"/>
    <w:rsid w:val="00574D9B"/>
    <w:rsid w:val="005750E4"/>
    <w:rsid w:val="00575E25"/>
    <w:rsid w:val="00576BDC"/>
    <w:rsid w:val="005770E0"/>
    <w:rsid w:val="005775C3"/>
    <w:rsid w:val="005804DE"/>
    <w:rsid w:val="00580AF1"/>
    <w:rsid w:val="00580B82"/>
    <w:rsid w:val="005813C9"/>
    <w:rsid w:val="00582565"/>
    <w:rsid w:val="00582D36"/>
    <w:rsid w:val="00584946"/>
    <w:rsid w:val="005853F1"/>
    <w:rsid w:val="005857E7"/>
    <w:rsid w:val="00587078"/>
    <w:rsid w:val="0058764D"/>
    <w:rsid w:val="00587802"/>
    <w:rsid w:val="00587DA5"/>
    <w:rsid w:val="0059004E"/>
    <w:rsid w:val="00590E92"/>
    <w:rsid w:val="00591167"/>
    <w:rsid w:val="005935D3"/>
    <w:rsid w:val="005947D5"/>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D96"/>
    <w:rsid w:val="005A4BED"/>
    <w:rsid w:val="005A5941"/>
    <w:rsid w:val="005A7192"/>
    <w:rsid w:val="005A72DC"/>
    <w:rsid w:val="005A7A99"/>
    <w:rsid w:val="005A7C2D"/>
    <w:rsid w:val="005B06AE"/>
    <w:rsid w:val="005B22A2"/>
    <w:rsid w:val="005B2395"/>
    <w:rsid w:val="005B2C77"/>
    <w:rsid w:val="005B3B6F"/>
    <w:rsid w:val="005B3FDA"/>
    <w:rsid w:val="005B6252"/>
    <w:rsid w:val="005B7842"/>
    <w:rsid w:val="005C0CA9"/>
    <w:rsid w:val="005C1E38"/>
    <w:rsid w:val="005C2486"/>
    <w:rsid w:val="005C36B9"/>
    <w:rsid w:val="005C36C4"/>
    <w:rsid w:val="005C4700"/>
    <w:rsid w:val="005C5879"/>
    <w:rsid w:val="005C6206"/>
    <w:rsid w:val="005C6A97"/>
    <w:rsid w:val="005C6B55"/>
    <w:rsid w:val="005C7C64"/>
    <w:rsid w:val="005C7FD0"/>
    <w:rsid w:val="005D15C1"/>
    <w:rsid w:val="005D199B"/>
    <w:rsid w:val="005D268F"/>
    <w:rsid w:val="005D386C"/>
    <w:rsid w:val="005D4776"/>
    <w:rsid w:val="005D47CA"/>
    <w:rsid w:val="005D588F"/>
    <w:rsid w:val="005D5CED"/>
    <w:rsid w:val="005D75C7"/>
    <w:rsid w:val="005E03D1"/>
    <w:rsid w:val="005E0BF4"/>
    <w:rsid w:val="005E17BC"/>
    <w:rsid w:val="005E2092"/>
    <w:rsid w:val="005E5301"/>
    <w:rsid w:val="005E64B6"/>
    <w:rsid w:val="005E65DF"/>
    <w:rsid w:val="005E6859"/>
    <w:rsid w:val="005E6D88"/>
    <w:rsid w:val="005E722C"/>
    <w:rsid w:val="005E7E2E"/>
    <w:rsid w:val="005F0E9B"/>
    <w:rsid w:val="005F230A"/>
    <w:rsid w:val="005F36CF"/>
    <w:rsid w:val="005F4307"/>
    <w:rsid w:val="005F43B8"/>
    <w:rsid w:val="005F51AB"/>
    <w:rsid w:val="005F5290"/>
    <w:rsid w:val="005F5772"/>
    <w:rsid w:val="005F5F6F"/>
    <w:rsid w:val="005F64B9"/>
    <w:rsid w:val="005F6D71"/>
    <w:rsid w:val="005F6E03"/>
    <w:rsid w:val="005F7BB5"/>
    <w:rsid w:val="006011B9"/>
    <w:rsid w:val="006015E5"/>
    <w:rsid w:val="0060224B"/>
    <w:rsid w:val="00602547"/>
    <w:rsid w:val="00602B1B"/>
    <w:rsid w:val="00603C32"/>
    <w:rsid w:val="0060442D"/>
    <w:rsid w:val="006077AE"/>
    <w:rsid w:val="006101BE"/>
    <w:rsid w:val="00610695"/>
    <w:rsid w:val="006107B1"/>
    <w:rsid w:val="00610A15"/>
    <w:rsid w:val="00610CBD"/>
    <w:rsid w:val="00611769"/>
    <w:rsid w:val="0061176C"/>
    <w:rsid w:val="0061181A"/>
    <w:rsid w:val="00613146"/>
    <w:rsid w:val="006133C3"/>
    <w:rsid w:val="0061384C"/>
    <w:rsid w:val="00613A7C"/>
    <w:rsid w:val="00613E2B"/>
    <w:rsid w:val="0061437B"/>
    <w:rsid w:val="006145FE"/>
    <w:rsid w:val="00614729"/>
    <w:rsid w:val="006148A0"/>
    <w:rsid w:val="00614ABA"/>
    <w:rsid w:val="006157B3"/>
    <w:rsid w:val="00616553"/>
    <w:rsid w:val="00616BC8"/>
    <w:rsid w:val="0061790A"/>
    <w:rsid w:val="00620604"/>
    <w:rsid w:val="0062108C"/>
    <w:rsid w:val="006212FD"/>
    <w:rsid w:val="00621809"/>
    <w:rsid w:val="00621D3D"/>
    <w:rsid w:val="00621EEE"/>
    <w:rsid w:val="00621F19"/>
    <w:rsid w:val="00622462"/>
    <w:rsid w:val="0062247E"/>
    <w:rsid w:val="00623E96"/>
    <w:rsid w:val="00625617"/>
    <w:rsid w:val="006257D9"/>
    <w:rsid w:val="00625B6F"/>
    <w:rsid w:val="006274CF"/>
    <w:rsid w:val="00627E4B"/>
    <w:rsid w:val="00630B9B"/>
    <w:rsid w:val="00630BBA"/>
    <w:rsid w:val="00631283"/>
    <w:rsid w:val="00631D52"/>
    <w:rsid w:val="006322A2"/>
    <w:rsid w:val="006322BA"/>
    <w:rsid w:val="006324B3"/>
    <w:rsid w:val="00632C46"/>
    <w:rsid w:val="00632FEC"/>
    <w:rsid w:val="00633A6E"/>
    <w:rsid w:val="0063413A"/>
    <w:rsid w:val="0063453B"/>
    <w:rsid w:val="00634A49"/>
    <w:rsid w:val="006364A6"/>
    <w:rsid w:val="00636F82"/>
    <w:rsid w:val="006378A0"/>
    <w:rsid w:val="006407EB"/>
    <w:rsid w:val="00640CBC"/>
    <w:rsid w:val="0064168D"/>
    <w:rsid w:val="00642D34"/>
    <w:rsid w:val="00642F87"/>
    <w:rsid w:val="00644987"/>
    <w:rsid w:val="006453EF"/>
    <w:rsid w:val="00645892"/>
    <w:rsid w:val="006475F0"/>
    <w:rsid w:val="00647B3C"/>
    <w:rsid w:val="006505C8"/>
    <w:rsid w:val="006512AC"/>
    <w:rsid w:val="00651E62"/>
    <w:rsid w:val="006527C1"/>
    <w:rsid w:val="006535DD"/>
    <w:rsid w:val="00654182"/>
    <w:rsid w:val="00654E5B"/>
    <w:rsid w:val="00655370"/>
    <w:rsid w:val="00655415"/>
    <w:rsid w:val="006558E4"/>
    <w:rsid w:val="00655B36"/>
    <w:rsid w:val="00656889"/>
    <w:rsid w:val="00656A94"/>
    <w:rsid w:val="00656AF9"/>
    <w:rsid w:val="00656B08"/>
    <w:rsid w:val="00656C45"/>
    <w:rsid w:val="00656EBA"/>
    <w:rsid w:val="006607FA"/>
    <w:rsid w:val="00662A31"/>
    <w:rsid w:val="00662F0A"/>
    <w:rsid w:val="00663316"/>
    <w:rsid w:val="006634CD"/>
    <w:rsid w:val="00665F13"/>
    <w:rsid w:val="0066602E"/>
    <w:rsid w:val="00666DBA"/>
    <w:rsid w:val="006673CA"/>
    <w:rsid w:val="00670138"/>
    <w:rsid w:val="00670559"/>
    <w:rsid w:val="00670740"/>
    <w:rsid w:val="00670929"/>
    <w:rsid w:val="00671390"/>
    <w:rsid w:val="00671A83"/>
    <w:rsid w:val="0067229D"/>
    <w:rsid w:val="006725FC"/>
    <w:rsid w:val="00673614"/>
    <w:rsid w:val="006736A1"/>
    <w:rsid w:val="006736F0"/>
    <w:rsid w:val="00673EE8"/>
    <w:rsid w:val="006757B8"/>
    <w:rsid w:val="006758AF"/>
    <w:rsid w:val="006772AF"/>
    <w:rsid w:val="006773C9"/>
    <w:rsid w:val="006802B3"/>
    <w:rsid w:val="006805FB"/>
    <w:rsid w:val="006819A8"/>
    <w:rsid w:val="00683F44"/>
    <w:rsid w:val="00684616"/>
    <w:rsid w:val="006848EF"/>
    <w:rsid w:val="0068584B"/>
    <w:rsid w:val="00685BFC"/>
    <w:rsid w:val="006860E6"/>
    <w:rsid w:val="006862F1"/>
    <w:rsid w:val="00686E4E"/>
    <w:rsid w:val="00690895"/>
    <w:rsid w:val="00690E7F"/>
    <w:rsid w:val="00690F51"/>
    <w:rsid w:val="00691471"/>
    <w:rsid w:val="00691937"/>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4055"/>
    <w:rsid w:val="006A5A32"/>
    <w:rsid w:val="006A5E79"/>
    <w:rsid w:val="006A77AB"/>
    <w:rsid w:val="006B01E3"/>
    <w:rsid w:val="006B04EC"/>
    <w:rsid w:val="006B2A35"/>
    <w:rsid w:val="006B33C8"/>
    <w:rsid w:val="006B374B"/>
    <w:rsid w:val="006B432E"/>
    <w:rsid w:val="006B773E"/>
    <w:rsid w:val="006B7C40"/>
    <w:rsid w:val="006C009C"/>
    <w:rsid w:val="006C036A"/>
    <w:rsid w:val="006C0B61"/>
    <w:rsid w:val="006C14E4"/>
    <w:rsid w:val="006C17B9"/>
    <w:rsid w:val="006C199A"/>
    <w:rsid w:val="006C3954"/>
    <w:rsid w:val="006C588B"/>
    <w:rsid w:val="006C59DE"/>
    <w:rsid w:val="006C6298"/>
    <w:rsid w:val="006C6DE1"/>
    <w:rsid w:val="006C7FC6"/>
    <w:rsid w:val="006D020E"/>
    <w:rsid w:val="006D090D"/>
    <w:rsid w:val="006D1536"/>
    <w:rsid w:val="006D25DB"/>
    <w:rsid w:val="006D3AC3"/>
    <w:rsid w:val="006D3F3F"/>
    <w:rsid w:val="006D4521"/>
    <w:rsid w:val="006D4542"/>
    <w:rsid w:val="006D5714"/>
    <w:rsid w:val="006D5810"/>
    <w:rsid w:val="006D65DF"/>
    <w:rsid w:val="006D6BDC"/>
    <w:rsid w:val="006D6E5B"/>
    <w:rsid w:val="006D776D"/>
    <w:rsid w:val="006D7FB0"/>
    <w:rsid w:val="006E0238"/>
    <w:rsid w:val="006E0706"/>
    <w:rsid w:val="006E0B73"/>
    <w:rsid w:val="006E134C"/>
    <w:rsid w:val="006E1C5A"/>
    <w:rsid w:val="006E1FED"/>
    <w:rsid w:val="006E316F"/>
    <w:rsid w:val="006E3BF2"/>
    <w:rsid w:val="006E4D1E"/>
    <w:rsid w:val="006E58F4"/>
    <w:rsid w:val="006E7796"/>
    <w:rsid w:val="006F01D1"/>
    <w:rsid w:val="006F134B"/>
    <w:rsid w:val="006F1522"/>
    <w:rsid w:val="006F290F"/>
    <w:rsid w:val="006F3C0A"/>
    <w:rsid w:val="006F3E55"/>
    <w:rsid w:val="006F77DF"/>
    <w:rsid w:val="007012E3"/>
    <w:rsid w:val="00702D9C"/>
    <w:rsid w:val="00703B2A"/>
    <w:rsid w:val="00704C2F"/>
    <w:rsid w:val="00705880"/>
    <w:rsid w:val="007059C9"/>
    <w:rsid w:val="00706EB3"/>
    <w:rsid w:val="00707299"/>
    <w:rsid w:val="00707567"/>
    <w:rsid w:val="00710B6B"/>
    <w:rsid w:val="007112FD"/>
    <w:rsid w:val="0071176D"/>
    <w:rsid w:val="007120ED"/>
    <w:rsid w:val="00712455"/>
    <w:rsid w:val="007129E8"/>
    <w:rsid w:val="007133F2"/>
    <w:rsid w:val="007146BF"/>
    <w:rsid w:val="00714C68"/>
    <w:rsid w:val="00714FB7"/>
    <w:rsid w:val="0071590E"/>
    <w:rsid w:val="0071592F"/>
    <w:rsid w:val="007159F6"/>
    <w:rsid w:val="007165D8"/>
    <w:rsid w:val="007168E3"/>
    <w:rsid w:val="00716B09"/>
    <w:rsid w:val="00716F35"/>
    <w:rsid w:val="00716FE0"/>
    <w:rsid w:val="0072022D"/>
    <w:rsid w:val="00720529"/>
    <w:rsid w:val="0072056F"/>
    <w:rsid w:val="00720E8C"/>
    <w:rsid w:val="0072192C"/>
    <w:rsid w:val="00722ADB"/>
    <w:rsid w:val="0072313D"/>
    <w:rsid w:val="007235BB"/>
    <w:rsid w:val="007245AC"/>
    <w:rsid w:val="00724ED6"/>
    <w:rsid w:val="007255E6"/>
    <w:rsid w:val="00726AD6"/>
    <w:rsid w:val="00730330"/>
    <w:rsid w:val="0073082D"/>
    <w:rsid w:val="007325D7"/>
    <w:rsid w:val="007326E0"/>
    <w:rsid w:val="00732B2A"/>
    <w:rsid w:val="0073318A"/>
    <w:rsid w:val="00735111"/>
    <w:rsid w:val="00735414"/>
    <w:rsid w:val="007357CA"/>
    <w:rsid w:val="0073591D"/>
    <w:rsid w:val="0073690A"/>
    <w:rsid w:val="00736AFF"/>
    <w:rsid w:val="007374DD"/>
    <w:rsid w:val="00737884"/>
    <w:rsid w:val="00742401"/>
    <w:rsid w:val="00742535"/>
    <w:rsid w:val="00742B6C"/>
    <w:rsid w:val="00743052"/>
    <w:rsid w:val="00743AEB"/>
    <w:rsid w:val="00744373"/>
    <w:rsid w:val="00744CA3"/>
    <w:rsid w:val="00746A3A"/>
    <w:rsid w:val="007501F3"/>
    <w:rsid w:val="007507F3"/>
    <w:rsid w:val="00750AF9"/>
    <w:rsid w:val="007530D9"/>
    <w:rsid w:val="007530E1"/>
    <w:rsid w:val="00753F74"/>
    <w:rsid w:val="00755327"/>
    <w:rsid w:val="00755739"/>
    <w:rsid w:val="00756580"/>
    <w:rsid w:val="0075662F"/>
    <w:rsid w:val="007572DE"/>
    <w:rsid w:val="00757DBE"/>
    <w:rsid w:val="007609D1"/>
    <w:rsid w:val="007628D9"/>
    <w:rsid w:val="007634C8"/>
    <w:rsid w:val="00764762"/>
    <w:rsid w:val="0076510C"/>
    <w:rsid w:val="00765480"/>
    <w:rsid w:val="00765DFF"/>
    <w:rsid w:val="0076623D"/>
    <w:rsid w:val="00766B49"/>
    <w:rsid w:val="00770D79"/>
    <w:rsid w:val="00771273"/>
    <w:rsid w:val="00771487"/>
    <w:rsid w:val="00772AA8"/>
    <w:rsid w:val="00772CD0"/>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F62"/>
    <w:rsid w:val="007813C7"/>
    <w:rsid w:val="007825F1"/>
    <w:rsid w:val="00783071"/>
    <w:rsid w:val="0078374A"/>
    <w:rsid w:val="00785216"/>
    <w:rsid w:val="0078533B"/>
    <w:rsid w:val="00785511"/>
    <w:rsid w:val="007872B8"/>
    <w:rsid w:val="0078731B"/>
    <w:rsid w:val="00791952"/>
    <w:rsid w:val="00791C7C"/>
    <w:rsid w:val="00792213"/>
    <w:rsid w:val="00792CC4"/>
    <w:rsid w:val="007940AB"/>
    <w:rsid w:val="0079567F"/>
    <w:rsid w:val="0079606F"/>
    <w:rsid w:val="00796E5B"/>
    <w:rsid w:val="00796FC5"/>
    <w:rsid w:val="00797ABF"/>
    <w:rsid w:val="00797D66"/>
    <w:rsid w:val="007A13C7"/>
    <w:rsid w:val="007A19AD"/>
    <w:rsid w:val="007A24EC"/>
    <w:rsid w:val="007A2D71"/>
    <w:rsid w:val="007A409D"/>
    <w:rsid w:val="007A45EC"/>
    <w:rsid w:val="007A50BC"/>
    <w:rsid w:val="007A5EDA"/>
    <w:rsid w:val="007A6455"/>
    <w:rsid w:val="007B0D48"/>
    <w:rsid w:val="007B22A2"/>
    <w:rsid w:val="007B300A"/>
    <w:rsid w:val="007B3571"/>
    <w:rsid w:val="007B371A"/>
    <w:rsid w:val="007B3ACA"/>
    <w:rsid w:val="007B5B69"/>
    <w:rsid w:val="007B6369"/>
    <w:rsid w:val="007B6E65"/>
    <w:rsid w:val="007B6E9B"/>
    <w:rsid w:val="007B6EAE"/>
    <w:rsid w:val="007B7C6A"/>
    <w:rsid w:val="007B7DC8"/>
    <w:rsid w:val="007C05A6"/>
    <w:rsid w:val="007C1293"/>
    <w:rsid w:val="007C16C1"/>
    <w:rsid w:val="007C17E8"/>
    <w:rsid w:val="007C1E0B"/>
    <w:rsid w:val="007C1F1E"/>
    <w:rsid w:val="007C2249"/>
    <w:rsid w:val="007C23E9"/>
    <w:rsid w:val="007C31AD"/>
    <w:rsid w:val="007C32C9"/>
    <w:rsid w:val="007C33A4"/>
    <w:rsid w:val="007C35CF"/>
    <w:rsid w:val="007C42A5"/>
    <w:rsid w:val="007C4A6D"/>
    <w:rsid w:val="007C4E06"/>
    <w:rsid w:val="007C75B6"/>
    <w:rsid w:val="007C798A"/>
    <w:rsid w:val="007C7CDF"/>
    <w:rsid w:val="007D0BF4"/>
    <w:rsid w:val="007D1142"/>
    <w:rsid w:val="007D143B"/>
    <w:rsid w:val="007D14D7"/>
    <w:rsid w:val="007D1749"/>
    <w:rsid w:val="007D19C8"/>
    <w:rsid w:val="007D19F0"/>
    <w:rsid w:val="007D2673"/>
    <w:rsid w:val="007D30F5"/>
    <w:rsid w:val="007D3557"/>
    <w:rsid w:val="007D3610"/>
    <w:rsid w:val="007D4212"/>
    <w:rsid w:val="007D5476"/>
    <w:rsid w:val="007D5503"/>
    <w:rsid w:val="007D56B6"/>
    <w:rsid w:val="007D65EB"/>
    <w:rsid w:val="007D66F7"/>
    <w:rsid w:val="007D6F29"/>
    <w:rsid w:val="007D7007"/>
    <w:rsid w:val="007D735F"/>
    <w:rsid w:val="007D7507"/>
    <w:rsid w:val="007D78F3"/>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0BC7"/>
    <w:rsid w:val="007F1704"/>
    <w:rsid w:val="007F1B49"/>
    <w:rsid w:val="007F2BC5"/>
    <w:rsid w:val="007F2DDD"/>
    <w:rsid w:val="007F2F35"/>
    <w:rsid w:val="007F523A"/>
    <w:rsid w:val="007F64E2"/>
    <w:rsid w:val="007F6DDF"/>
    <w:rsid w:val="007F7CC3"/>
    <w:rsid w:val="00800A29"/>
    <w:rsid w:val="00800BFE"/>
    <w:rsid w:val="00800E7E"/>
    <w:rsid w:val="00804351"/>
    <w:rsid w:val="00804D67"/>
    <w:rsid w:val="00807A20"/>
    <w:rsid w:val="00807D5F"/>
    <w:rsid w:val="008101EC"/>
    <w:rsid w:val="008107C3"/>
    <w:rsid w:val="00810901"/>
    <w:rsid w:val="008126B5"/>
    <w:rsid w:val="0081281A"/>
    <w:rsid w:val="008135FB"/>
    <w:rsid w:val="00814FE5"/>
    <w:rsid w:val="008152FD"/>
    <w:rsid w:val="00815618"/>
    <w:rsid w:val="0081567B"/>
    <w:rsid w:val="00816336"/>
    <w:rsid w:val="008163DE"/>
    <w:rsid w:val="00817FD3"/>
    <w:rsid w:val="008225FD"/>
    <w:rsid w:val="008255E1"/>
    <w:rsid w:val="00825718"/>
    <w:rsid w:val="00825817"/>
    <w:rsid w:val="00826A43"/>
    <w:rsid w:val="0082765D"/>
    <w:rsid w:val="00831729"/>
    <w:rsid w:val="00831AD5"/>
    <w:rsid w:val="0083234F"/>
    <w:rsid w:val="008338AA"/>
    <w:rsid w:val="00833B76"/>
    <w:rsid w:val="00833EB7"/>
    <w:rsid w:val="00834316"/>
    <w:rsid w:val="008354FF"/>
    <w:rsid w:val="008356F1"/>
    <w:rsid w:val="008367CE"/>
    <w:rsid w:val="00836816"/>
    <w:rsid w:val="00840450"/>
    <w:rsid w:val="0084098F"/>
    <w:rsid w:val="0084234D"/>
    <w:rsid w:val="00842C03"/>
    <w:rsid w:val="00842C5F"/>
    <w:rsid w:val="00843699"/>
    <w:rsid w:val="00843D88"/>
    <w:rsid w:val="00844D75"/>
    <w:rsid w:val="00844F80"/>
    <w:rsid w:val="00845AB8"/>
    <w:rsid w:val="00846EDA"/>
    <w:rsid w:val="0084735E"/>
    <w:rsid w:val="0084790D"/>
    <w:rsid w:val="0085134B"/>
    <w:rsid w:val="00851A78"/>
    <w:rsid w:val="00851B3D"/>
    <w:rsid w:val="00851B95"/>
    <w:rsid w:val="00852092"/>
    <w:rsid w:val="008521C5"/>
    <w:rsid w:val="008521F7"/>
    <w:rsid w:val="00852728"/>
    <w:rsid w:val="00852745"/>
    <w:rsid w:val="00852C28"/>
    <w:rsid w:val="008531B2"/>
    <w:rsid w:val="008534EF"/>
    <w:rsid w:val="00853909"/>
    <w:rsid w:val="008539DC"/>
    <w:rsid w:val="00857054"/>
    <w:rsid w:val="008570BA"/>
    <w:rsid w:val="00860139"/>
    <w:rsid w:val="008603DF"/>
    <w:rsid w:val="008610CB"/>
    <w:rsid w:val="0086114E"/>
    <w:rsid w:val="00861429"/>
    <w:rsid w:val="00861758"/>
    <w:rsid w:val="00861825"/>
    <w:rsid w:val="008622AD"/>
    <w:rsid w:val="0086239D"/>
    <w:rsid w:val="00862568"/>
    <w:rsid w:val="008630F8"/>
    <w:rsid w:val="00863428"/>
    <w:rsid w:val="00864270"/>
    <w:rsid w:val="008644D0"/>
    <w:rsid w:val="008645EA"/>
    <w:rsid w:val="008647FD"/>
    <w:rsid w:val="00866CAB"/>
    <w:rsid w:val="008672B0"/>
    <w:rsid w:val="00870F96"/>
    <w:rsid w:val="008713A7"/>
    <w:rsid w:val="0087158B"/>
    <w:rsid w:val="00873863"/>
    <w:rsid w:val="00873DA9"/>
    <w:rsid w:val="008743C0"/>
    <w:rsid w:val="008750A4"/>
    <w:rsid w:val="0087627D"/>
    <w:rsid w:val="00877643"/>
    <w:rsid w:val="008805F7"/>
    <w:rsid w:val="008812B0"/>
    <w:rsid w:val="008813B9"/>
    <w:rsid w:val="008817A0"/>
    <w:rsid w:val="008817F3"/>
    <w:rsid w:val="00882104"/>
    <w:rsid w:val="00882325"/>
    <w:rsid w:val="00883B3D"/>
    <w:rsid w:val="008843EF"/>
    <w:rsid w:val="0088456B"/>
    <w:rsid w:val="00886679"/>
    <w:rsid w:val="00886981"/>
    <w:rsid w:val="00886D04"/>
    <w:rsid w:val="008875A6"/>
    <w:rsid w:val="00890AB8"/>
    <w:rsid w:val="00890EFF"/>
    <w:rsid w:val="00890FB7"/>
    <w:rsid w:val="00891353"/>
    <w:rsid w:val="00891C77"/>
    <w:rsid w:val="00891CC6"/>
    <w:rsid w:val="00892735"/>
    <w:rsid w:val="00892A11"/>
    <w:rsid w:val="00892FDA"/>
    <w:rsid w:val="00893CDA"/>
    <w:rsid w:val="00894F7F"/>
    <w:rsid w:val="0089516E"/>
    <w:rsid w:val="008964D5"/>
    <w:rsid w:val="0089665F"/>
    <w:rsid w:val="00897926"/>
    <w:rsid w:val="00897E4D"/>
    <w:rsid w:val="008A11CF"/>
    <w:rsid w:val="008A1D55"/>
    <w:rsid w:val="008A23D9"/>
    <w:rsid w:val="008A2465"/>
    <w:rsid w:val="008A4097"/>
    <w:rsid w:val="008A483A"/>
    <w:rsid w:val="008A5FB3"/>
    <w:rsid w:val="008A616E"/>
    <w:rsid w:val="008B01E3"/>
    <w:rsid w:val="008B163E"/>
    <w:rsid w:val="008B2D11"/>
    <w:rsid w:val="008B42ED"/>
    <w:rsid w:val="008B56B9"/>
    <w:rsid w:val="008B670A"/>
    <w:rsid w:val="008B681E"/>
    <w:rsid w:val="008B69DE"/>
    <w:rsid w:val="008B6DD8"/>
    <w:rsid w:val="008B747A"/>
    <w:rsid w:val="008B782F"/>
    <w:rsid w:val="008C144C"/>
    <w:rsid w:val="008C1453"/>
    <w:rsid w:val="008C1738"/>
    <w:rsid w:val="008C187D"/>
    <w:rsid w:val="008C25D1"/>
    <w:rsid w:val="008C2853"/>
    <w:rsid w:val="008C2C15"/>
    <w:rsid w:val="008C2C74"/>
    <w:rsid w:val="008C2C81"/>
    <w:rsid w:val="008C3453"/>
    <w:rsid w:val="008C4384"/>
    <w:rsid w:val="008C5826"/>
    <w:rsid w:val="008C5BE7"/>
    <w:rsid w:val="008C6C2B"/>
    <w:rsid w:val="008C6F24"/>
    <w:rsid w:val="008C7485"/>
    <w:rsid w:val="008C7544"/>
    <w:rsid w:val="008D0A74"/>
    <w:rsid w:val="008D2507"/>
    <w:rsid w:val="008D26C0"/>
    <w:rsid w:val="008D27ED"/>
    <w:rsid w:val="008D2A2C"/>
    <w:rsid w:val="008D339B"/>
    <w:rsid w:val="008D3605"/>
    <w:rsid w:val="008D3950"/>
    <w:rsid w:val="008D407D"/>
    <w:rsid w:val="008D4473"/>
    <w:rsid w:val="008D7EAB"/>
    <w:rsid w:val="008E0F83"/>
    <w:rsid w:val="008E1E87"/>
    <w:rsid w:val="008E2722"/>
    <w:rsid w:val="008E3B0A"/>
    <w:rsid w:val="008E40D7"/>
    <w:rsid w:val="008E44B5"/>
    <w:rsid w:val="008E4635"/>
    <w:rsid w:val="008E4AA9"/>
    <w:rsid w:val="008E656E"/>
    <w:rsid w:val="008E6D25"/>
    <w:rsid w:val="008E7653"/>
    <w:rsid w:val="008E7DD0"/>
    <w:rsid w:val="008F09EA"/>
    <w:rsid w:val="008F0A59"/>
    <w:rsid w:val="008F0D9E"/>
    <w:rsid w:val="008F158A"/>
    <w:rsid w:val="008F287B"/>
    <w:rsid w:val="008F2CED"/>
    <w:rsid w:val="008F4365"/>
    <w:rsid w:val="008F5724"/>
    <w:rsid w:val="008F5734"/>
    <w:rsid w:val="008F579A"/>
    <w:rsid w:val="008F5D86"/>
    <w:rsid w:val="008F5DD8"/>
    <w:rsid w:val="008F5EB5"/>
    <w:rsid w:val="008F65AD"/>
    <w:rsid w:val="008F6612"/>
    <w:rsid w:val="008F6A15"/>
    <w:rsid w:val="008F6E70"/>
    <w:rsid w:val="008F765B"/>
    <w:rsid w:val="008F7EBD"/>
    <w:rsid w:val="00900A2A"/>
    <w:rsid w:val="00900CC0"/>
    <w:rsid w:val="00900D3D"/>
    <w:rsid w:val="0090266C"/>
    <w:rsid w:val="00902AD0"/>
    <w:rsid w:val="009052BD"/>
    <w:rsid w:val="00905B79"/>
    <w:rsid w:val="00905EED"/>
    <w:rsid w:val="009060F8"/>
    <w:rsid w:val="009065DF"/>
    <w:rsid w:val="00907410"/>
    <w:rsid w:val="009109E2"/>
    <w:rsid w:val="00911A1F"/>
    <w:rsid w:val="00911AD2"/>
    <w:rsid w:val="00911D67"/>
    <w:rsid w:val="00911DF4"/>
    <w:rsid w:val="00912D52"/>
    <w:rsid w:val="009136DA"/>
    <w:rsid w:val="00913C68"/>
    <w:rsid w:val="00915B09"/>
    <w:rsid w:val="00916ADF"/>
    <w:rsid w:val="00917337"/>
    <w:rsid w:val="00917722"/>
    <w:rsid w:val="009177FD"/>
    <w:rsid w:val="00920BEC"/>
    <w:rsid w:val="00920C10"/>
    <w:rsid w:val="00922982"/>
    <w:rsid w:val="00922FB1"/>
    <w:rsid w:val="0092326F"/>
    <w:rsid w:val="00923F7E"/>
    <w:rsid w:val="0092457F"/>
    <w:rsid w:val="00924F57"/>
    <w:rsid w:val="00925139"/>
    <w:rsid w:val="00925B3A"/>
    <w:rsid w:val="00926247"/>
    <w:rsid w:val="009262F9"/>
    <w:rsid w:val="0092634E"/>
    <w:rsid w:val="009264BE"/>
    <w:rsid w:val="00926810"/>
    <w:rsid w:val="00926868"/>
    <w:rsid w:val="00927ABF"/>
    <w:rsid w:val="00930750"/>
    <w:rsid w:val="00931BE1"/>
    <w:rsid w:val="00934BBA"/>
    <w:rsid w:val="00935A88"/>
    <w:rsid w:val="00937B93"/>
    <w:rsid w:val="00937FAB"/>
    <w:rsid w:val="00940695"/>
    <w:rsid w:val="00940865"/>
    <w:rsid w:val="00940B46"/>
    <w:rsid w:val="00940D4D"/>
    <w:rsid w:val="00940EF2"/>
    <w:rsid w:val="009418A1"/>
    <w:rsid w:val="009419FB"/>
    <w:rsid w:val="00942B84"/>
    <w:rsid w:val="00942FD3"/>
    <w:rsid w:val="00943766"/>
    <w:rsid w:val="009449C9"/>
    <w:rsid w:val="0094506B"/>
    <w:rsid w:val="0094652A"/>
    <w:rsid w:val="00950D02"/>
    <w:rsid w:val="00951BF8"/>
    <w:rsid w:val="00951D6A"/>
    <w:rsid w:val="0095260E"/>
    <w:rsid w:val="009531D6"/>
    <w:rsid w:val="00954584"/>
    <w:rsid w:val="00954E71"/>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4FF"/>
    <w:rsid w:val="0096276A"/>
    <w:rsid w:val="00963994"/>
    <w:rsid w:val="00964712"/>
    <w:rsid w:val="00964ACD"/>
    <w:rsid w:val="0096521E"/>
    <w:rsid w:val="009676DC"/>
    <w:rsid w:val="00967733"/>
    <w:rsid w:val="00967B18"/>
    <w:rsid w:val="00972323"/>
    <w:rsid w:val="009724F6"/>
    <w:rsid w:val="00972825"/>
    <w:rsid w:val="00972B70"/>
    <w:rsid w:val="00972C31"/>
    <w:rsid w:val="00972DC6"/>
    <w:rsid w:val="00974053"/>
    <w:rsid w:val="00974EDF"/>
    <w:rsid w:val="00974FB1"/>
    <w:rsid w:val="00975FAF"/>
    <w:rsid w:val="00976103"/>
    <w:rsid w:val="00976406"/>
    <w:rsid w:val="009770AB"/>
    <w:rsid w:val="00981803"/>
    <w:rsid w:val="00982F48"/>
    <w:rsid w:val="009831A3"/>
    <w:rsid w:val="009859A1"/>
    <w:rsid w:val="00985ADE"/>
    <w:rsid w:val="00985CA6"/>
    <w:rsid w:val="0098600B"/>
    <w:rsid w:val="00990472"/>
    <w:rsid w:val="00990692"/>
    <w:rsid w:val="00991221"/>
    <w:rsid w:val="00991366"/>
    <w:rsid w:val="0099183D"/>
    <w:rsid w:val="00992703"/>
    <w:rsid w:val="00992E66"/>
    <w:rsid w:val="0099324E"/>
    <w:rsid w:val="00993E5A"/>
    <w:rsid w:val="00994287"/>
    <w:rsid w:val="009945C4"/>
    <w:rsid w:val="0099639C"/>
    <w:rsid w:val="00996E32"/>
    <w:rsid w:val="00997110"/>
    <w:rsid w:val="00997552"/>
    <w:rsid w:val="00997AA7"/>
    <w:rsid w:val="009A0EAD"/>
    <w:rsid w:val="009A17B6"/>
    <w:rsid w:val="009A262C"/>
    <w:rsid w:val="009A3B83"/>
    <w:rsid w:val="009A482E"/>
    <w:rsid w:val="009A5FC9"/>
    <w:rsid w:val="009A6BA5"/>
    <w:rsid w:val="009A7D52"/>
    <w:rsid w:val="009B071C"/>
    <w:rsid w:val="009B0D2E"/>
    <w:rsid w:val="009B1E9A"/>
    <w:rsid w:val="009B30D8"/>
    <w:rsid w:val="009B36ED"/>
    <w:rsid w:val="009B3E3B"/>
    <w:rsid w:val="009B3E4F"/>
    <w:rsid w:val="009B4B9A"/>
    <w:rsid w:val="009B6DB6"/>
    <w:rsid w:val="009B76D2"/>
    <w:rsid w:val="009B7C17"/>
    <w:rsid w:val="009B7C27"/>
    <w:rsid w:val="009C082D"/>
    <w:rsid w:val="009C0A0A"/>
    <w:rsid w:val="009C0DB6"/>
    <w:rsid w:val="009C10A8"/>
    <w:rsid w:val="009C1BE8"/>
    <w:rsid w:val="009C1D33"/>
    <w:rsid w:val="009C2671"/>
    <w:rsid w:val="009C2B3C"/>
    <w:rsid w:val="009C3B52"/>
    <w:rsid w:val="009C596E"/>
    <w:rsid w:val="009C5BA8"/>
    <w:rsid w:val="009C664E"/>
    <w:rsid w:val="009C66BD"/>
    <w:rsid w:val="009C755F"/>
    <w:rsid w:val="009C795E"/>
    <w:rsid w:val="009D0516"/>
    <w:rsid w:val="009D16AC"/>
    <w:rsid w:val="009D2323"/>
    <w:rsid w:val="009D3414"/>
    <w:rsid w:val="009D348B"/>
    <w:rsid w:val="009D36AF"/>
    <w:rsid w:val="009D36FE"/>
    <w:rsid w:val="009D3E1A"/>
    <w:rsid w:val="009D42A3"/>
    <w:rsid w:val="009D44AB"/>
    <w:rsid w:val="009D4F63"/>
    <w:rsid w:val="009D4FBF"/>
    <w:rsid w:val="009E0CE3"/>
    <w:rsid w:val="009E1D50"/>
    <w:rsid w:val="009E23F1"/>
    <w:rsid w:val="009E2854"/>
    <w:rsid w:val="009E5390"/>
    <w:rsid w:val="009E7548"/>
    <w:rsid w:val="009E78CD"/>
    <w:rsid w:val="009E7984"/>
    <w:rsid w:val="009F0B39"/>
    <w:rsid w:val="009F0B5F"/>
    <w:rsid w:val="009F338D"/>
    <w:rsid w:val="009F3415"/>
    <w:rsid w:val="009F3E9E"/>
    <w:rsid w:val="009F3EDA"/>
    <w:rsid w:val="009F47F3"/>
    <w:rsid w:val="009F4E9F"/>
    <w:rsid w:val="009F5000"/>
    <w:rsid w:val="009F7C55"/>
    <w:rsid w:val="00A0100D"/>
    <w:rsid w:val="00A020E7"/>
    <w:rsid w:val="00A02403"/>
    <w:rsid w:val="00A02ED7"/>
    <w:rsid w:val="00A02F04"/>
    <w:rsid w:val="00A031EC"/>
    <w:rsid w:val="00A033A8"/>
    <w:rsid w:val="00A03A8F"/>
    <w:rsid w:val="00A04DF6"/>
    <w:rsid w:val="00A05DDB"/>
    <w:rsid w:val="00A07529"/>
    <w:rsid w:val="00A10A8E"/>
    <w:rsid w:val="00A10E89"/>
    <w:rsid w:val="00A112D5"/>
    <w:rsid w:val="00A11AA5"/>
    <w:rsid w:val="00A16230"/>
    <w:rsid w:val="00A162B1"/>
    <w:rsid w:val="00A17ADF"/>
    <w:rsid w:val="00A20B05"/>
    <w:rsid w:val="00A21444"/>
    <w:rsid w:val="00A2232F"/>
    <w:rsid w:val="00A22ABD"/>
    <w:rsid w:val="00A22B3D"/>
    <w:rsid w:val="00A230F7"/>
    <w:rsid w:val="00A23E51"/>
    <w:rsid w:val="00A24070"/>
    <w:rsid w:val="00A24316"/>
    <w:rsid w:val="00A249F1"/>
    <w:rsid w:val="00A25178"/>
    <w:rsid w:val="00A27555"/>
    <w:rsid w:val="00A302EA"/>
    <w:rsid w:val="00A31536"/>
    <w:rsid w:val="00A320C9"/>
    <w:rsid w:val="00A32CAA"/>
    <w:rsid w:val="00A32D3B"/>
    <w:rsid w:val="00A359D8"/>
    <w:rsid w:val="00A35D62"/>
    <w:rsid w:val="00A36693"/>
    <w:rsid w:val="00A374D7"/>
    <w:rsid w:val="00A415A5"/>
    <w:rsid w:val="00A41D1C"/>
    <w:rsid w:val="00A41EC1"/>
    <w:rsid w:val="00A434D0"/>
    <w:rsid w:val="00A43B11"/>
    <w:rsid w:val="00A45D15"/>
    <w:rsid w:val="00A45FFD"/>
    <w:rsid w:val="00A46494"/>
    <w:rsid w:val="00A4651A"/>
    <w:rsid w:val="00A50649"/>
    <w:rsid w:val="00A506FD"/>
    <w:rsid w:val="00A510B9"/>
    <w:rsid w:val="00A5215D"/>
    <w:rsid w:val="00A52532"/>
    <w:rsid w:val="00A5289E"/>
    <w:rsid w:val="00A53B71"/>
    <w:rsid w:val="00A53C5C"/>
    <w:rsid w:val="00A53E7E"/>
    <w:rsid w:val="00A5526A"/>
    <w:rsid w:val="00A55558"/>
    <w:rsid w:val="00A56B74"/>
    <w:rsid w:val="00A56D4D"/>
    <w:rsid w:val="00A5712F"/>
    <w:rsid w:val="00A578D1"/>
    <w:rsid w:val="00A60204"/>
    <w:rsid w:val="00A60417"/>
    <w:rsid w:val="00A60F14"/>
    <w:rsid w:val="00A613B4"/>
    <w:rsid w:val="00A6144F"/>
    <w:rsid w:val="00A620B8"/>
    <w:rsid w:val="00A62128"/>
    <w:rsid w:val="00A62141"/>
    <w:rsid w:val="00A62C3B"/>
    <w:rsid w:val="00A62EA8"/>
    <w:rsid w:val="00A63372"/>
    <w:rsid w:val="00A6379E"/>
    <w:rsid w:val="00A6430C"/>
    <w:rsid w:val="00A6436E"/>
    <w:rsid w:val="00A6713B"/>
    <w:rsid w:val="00A677E1"/>
    <w:rsid w:val="00A67CA1"/>
    <w:rsid w:val="00A67CB8"/>
    <w:rsid w:val="00A67E85"/>
    <w:rsid w:val="00A7023C"/>
    <w:rsid w:val="00A71749"/>
    <w:rsid w:val="00A71A30"/>
    <w:rsid w:val="00A72DFA"/>
    <w:rsid w:val="00A7331A"/>
    <w:rsid w:val="00A7453A"/>
    <w:rsid w:val="00A74776"/>
    <w:rsid w:val="00A74A4E"/>
    <w:rsid w:val="00A74D2C"/>
    <w:rsid w:val="00A756AC"/>
    <w:rsid w:val="00A76AA3"/>
    <w:rsid w:val="00A77520"/>
    <w:rsid w:val="00A804B5"/>
    <w:rsid w:val="00A81790"/>
    <w:rsid w:val="00A81F11"/>
    <w:rsid w:val="00A8275F"/>
    <w:rsid w:val="00A828FB"/>
    <w:rsid w:val="00A83FE0"/>
    <w:rsid w:val="00A8455A"/>
    <w:rsid w:val="00A84838"/>
    <w:rsid w:val="00A85866"/>
    <w:rsid w:val="00A868CB"/>
    <w:rsid w:val="00A87329"/>
    <w:rsid w:val="00A87E3A"/>
    <w:rsid w:val="00A87EF4"/>
    <w:rsid w:val="00A90D49"/>
    <w:rsid w:val="00A90F5A"/>
    <w:rsid w:val="00A91149"/>
    <w:rsid w:val="00A9324F"/>
    <w:rsid w:val="00A95B42"/>
    <w:rsid w:val="00A95EF2"/>
    <w:rsid w:val="00A960A3"/>
    <w:rsid w:val="00A96223"/>
    <w:rsid w:val="00A97762"/>
    <w:rsid w:val="00AA2965"/>
    <w:rsid w:val="00AA2FE0"/>
    <w:rsid w:val="00AA402D"/>
    <w:rsid w:val="00AA46C5"/>
    <w:rsid w:val="00AA4E1C"/>
    <w:rsid w:val="00AA4EF6"/>
    <w:rsid w:val="00AA529F"/>
    <w:rsid w:val="00AA57AC"/>
    <w:rsid w:val="00AA6493"/>
    <w:rsid w:val="00AA6FBB"/>
    <w:rsid w:val="00AA72B3"/>
    <w:rsid w:val="00AB049D"/>
    <w:rsid w:val="00AB0519"/>
    <w:rsid w:val="00AB06CE"/>
    <w:rsid w:val="00AB1231"/>
    <w:rsid w:val="00AB1653"/>
    <w:rsid w:val="00AB1913"/>
    <w:rsid w:val="00AB19F0"/>
    <w:rsid w:val="00AB1CAF"/>
    <w:rsid w:val="00AB2584"/>
    <w:rsid w:val="00AB2C26"/>
    <w:rsid w:val="00AB4718"/>
    <w:rsid w:val="00AB5020"/>
    <w:rsid w:val="00AB55A2"/>
    <w:rsid w:val="00AB5FCB"/>
    <w:rsid w:val="00AB65F3"/>
    <w:rsid w:val="00AB79C4"/>
    <w:rsid w:val="00AC01DC"/>
    <w:rsid w:val="00AC20F9"/>
    <w:rsid w:val="00AC49EF"/>
    <w:rsid w:val="00AC4C24"/>
    <w:rsid w:val="00AC553D"/>
    <w:rsid w:val="00AC5796"/>
    <w:rsid w:val="00AC7A0A"/>
    <w:rsid w:val="00AD0075"/>
    <w:rsid w:val="00AD026D"/>
    <w:rsid w:val="00AD0300"/>
    <w:rsid w:val="00AD0377"/>
    <w:rsid w:val="00AD0D88"/>
    <w:rsid w:val="00AD0FA4"/>
    <w:rsid w:val="00AD106C"/>
    <w:rsid w:val="00AD10E1"/>
    <w:rsid w:val="00AD272A"/>
    <w:rsid w:val="00AD2EBE"/>
    <w:rsid w:val="00AD3801"/>
    <w:rsid w:val="00AD38B8"/>
    <w:rsid w:val="00AD3B69"/>
    <w:rsid w:val="00AD5274"/>
    <w:rsid w:val="00AD6177"/>
    <w:rsid w:val="00AD6697"/>
    <w:rsid w:val="00AD7897"/>
    <w:rsid w:val="00AD7CA9"/>
    <w:rsid w:val="00AE0145"/>
    <w:rsid w:val="00AE0247"/>
    <w:rsid w:val="00AE0467"/>
    <w:rsid w:val="00AE12E2"/>
    <w:rsid w:val="00AE18E6"/>
    <w:rsid w:val="00AE1CCD"/>
    <w:rsid w:val="00AE28F1"/>
    <w:rsid w:val="00AE2BD1"/>
    <w:rsid w:val="00AE38AA"/>
    <w:rsid w:val="00AE3ADA"/>
    <w:rsid w:val="00AE3C1F"/>
    <w:rsid w:val="00AE522F"/>
    <w:rsid w:val="00AE5671"/>
    <w:rsid w:val="00AE607B"/>
    <w:rsid w:val="00AE65FD"/>
    <w:rsid w:val="00AE6F50"/>
    <w:rsid w:val="00AF11B8"/>
    <w:rsid w:val="00AF28E5"/>
    <w:rsid w:val="00AF2F13"/>
    <w:rsid w:val="00AF30CD"/>
    <w:rsid w:val="00AF3176"/>
    <w:rsid w:val="00AF43B2"/>
    <w:rsid w:val="00AF443D"/>
    <w:rsid w:val="00AF5BC3"/>
    <w:rsid w:val="00AF5D67"/>
    <w:rsid w:val="00AF6ADF"/>
    <w:rsid w:val="00AF7853"/>
    <w:rsid w:val="00B00565"/>
    <w:rsid w:val="00B013E5"/>
    <w:rsid w:val="00B0232F"/>
    <w:rsid w:val="00B02922"/>
    <w:rsid w:val="00B02E8F"/>
    <w:rsid w:val="00B03C86"/>
    <w:rsid w:val="00B04635"/>
    <w:rsid w:val="00B050A5"/>
    <w:rsid w:val="00B05D78"/>
    <w:rsid w:val="00B07022"/>
    <w:rsid w:val="00B07183"/>
    <w:rsid w:val="00B07FBE"/>
    <w:rsid w:val="00B07FCB"/>
    <w:rsid w:val="00B10F01"/>
    <w:rsid w:val="00B11662"/>
    <w:rsid w:val="00B11695"/>
    <w:rsid w:val="00B11870"/>
    <w:rsid w:val="00B1250A"/>
    <w:rsid w:val="00B134F9"/>
    <w:rsid w:val="00B146B2"/>
    <w:rsid w:val="00B16616"/>
    <w:rsid w:val="00B17C46"/>
    <w:rsid w:val="00B202E2"/>
    <w:rsid w:val="00B204CC"/>
    <w:rsid w:val="00B211EC"/>
    <w:rsid w:val="00B214D9"/>
    <w:rsid w:val="00B21AA6"/>
    <w:rsid w:val="00B2201D"/>
    <w:rsid w:val="00B2279A"/>
    <w:rsid w:val="00B22889"/>
    <w:rsid w:val="00B22C9E"/>
    <w:rsid w:val="00B234F4"/>
    <w:rsid w:val="00B23772"/>
    <w:rsid w:val="00B23C09"/>
    <w:rsid w:val="00B24366"/>
    <w:rsid w:val="00B24ABC"/>
    <w:rsid w:val="00B24BC7"/>
    <w:rsid w:val="00B25133"/>
    <w:rsid w:val="00B25778"/>
    <w:rsid w:val="00B25D2D"/>
    <w:rsid w:val="00B30256"/>
    <w:rsid w:val="00B3132F"/>
    <w:rsid w:val="00B3484B"/>
    <w:rsid w:val="00B34B26"/>
    <w:rsid w:val="00B34B46"/>
    <w:rsid w:val="00B358ED"/>
    <w:rsid w:val="00B35B04"/>
    <w:rsid w:val="00B35E43"/>
    <w:rsid w:val="00B36903"/>
    <w:rsid w:val="00B375D0"/>
    <w:rsid w:val="00B40163"/>
    <w:rsid w:val="00B40862"/>
    <w:rsid w:val="00B40F68"/>
    <w:rsid w:val="00B4138B"/>
    <w:rsid w:val="00B41465"/>
    <w:rsid w:val="00B417B4"/>
    <w:rsid w:val="00B41D17"/>
    <w:rsid w:val="00B434DB"/>
    <w:rsid w:val="00B436B8"/>
    <w:rsid w:val="00B44A23"/>
    <w:rsid w:val="00B45C07"/>
    <w:rsid w:val="00B45C56"/>
    <w:rsid w:val="00B46268"/>
    <w:rsid w:val="00B46BAF"/>
    <w:rsid w:val="00B46D08"/>
    <w:rsid w:val="00B47759"/>
    <w:rsid w:val="00B50361"/>
    <w:rsid w:val="00B5064A"/>
    <w:rsid w:val="00B50CC4"/>
    <w:rsid w:val="00B50D7A"/>
    <w:rsid w:val="00B51494"/>
    <w:rsid w:val="00B51DDC"/>
    <w:rsid w:val="00B52C48"/>
    <w:rsid w:val="00B5337E"/>
    <w:rsid w:val="00B53AA0"/>
    <w:rsid w:val="00B54290"/>
    <w:rsid w:val="00B55610"/>
    <w:rsid w:val="00B56351"/>
    <w:rsid w:val="00B56B2A"/>
    <w:rsid w:val="00B56F29"/>
    <w:rsid w:val="00B5719E"/>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20AF"/>
    <w:rsid w:val="00B72636"/>
    <w:rsid w:val="00B726EE"/>
    <w:rsid w:val="00B72A29"/>
    <w:rsid w:val="00B73F69"/>
    <w:rsid w:val="00B74800"/>
    <w:rsid w:val="00B74E23"/>
    <w:rsid w:val="00B75436"/>
    <w:rsid w:val="00B76B3F"/>
    <w:rsid w:val="00B77087"/>
    <w:rsid w:val="00B770C1"/>
    <w:rsid w:val="00B802B1"/>
    <w:rsid w:val="00B80387"/>
    <w:rsid w:val="00B80975"/>
    <w:rsid w:val="00B81EB2"/>
    <w:rsid w:val="00B82240"/>
    <w:rsid w:val="00B825F8"/>
    <w:rsid w:val="00B82EC4"/>
    <w:rsid w:val="00B83477"/>
    <w:rsid w:val="00B83711"/>
    <w:rsid w:val="00B84C78"/>
    <w:rsid w:val="00B86DA8"/>
    <w:rsid w:val="00B90881"/>
    <w:rsid w:val="00B90E7E"/>
    <w:rsid w:val="00B91525"/>
    <w:rsid w:val="00B91714"/>
    <w:rsid w:val="00B9188C"/>
    <w:rsid w:val="00B91FF7"/>
    <w:rsid w:val="00B92CE5"/>
    <w:rsid w:val="00B93680"/>
    <w:rsid w:val="00B945BD"/>
    <w:rsid w:val="00B94D1B"/>
    <w:rsid w:val="00B94D3B"/>
    <w:rsid w:val="00B94EE5"/>
    <w:rsid w:val="00B961BB"/>
    <w:rsid w:val="00B9655F"/>
    <w:rsid w:val="00B96938"/>
    <w:rsid w:val="00B96EEC"/>
    <w:rsid w:val="00B972FA"/>
    <w:rsid w:val="00BA13EC"/>
    <w:rsid w:val="00BA1D53"/>
    <w:rsid w:val="00BA317F"/>
    <w:rsid w:val="00BA32D5"/>
    <w:rsid w:val="00BA43D0"/>
    <w:rsid w:val="00BA4D06"/>
    <w:rsid w:val="00BA615F"/>
    <w:rsid w:val="00BA63B6"/>
    <w:rsid w:val="00BA7075"/>
    <w:rsid w:val="00BA7156"/>
    <w:rsid w:val="00BB1061"/>
    <w:rsid w:val="00BB13F2"/>
    <w:rsid w:val="00BB1B8D"/>
    <w:rsid w:val="00BB1C10"/>
    <w:rsid w:val="00BB269B"/>
    <w:rsid w:val="00BB3AFE"/>
    <w:rsid w:val="00BB3DFB"/>
    <w:rsid w:val="00BB4AB1"/>
    <w:rsid w:val="00BB6A26"/>
    <w:rsid w:val="00BB75FA"/>
    <w:rsid w:val="00BC08D2"/>
    <w:rsid w:val="00BC0F08"/>
    <w:rsid w:val="00BC1E73"/>
    <w:rsid w:val="00BC291A"/>
    <w:rsid w:val="00BC39C3"/>
    <w:rsid w:val="00BC4628"/>
    <w:rsid w:val="00BC5BAE"/>
    <w:rsid w:val="00BC5F19"/>
    <w:rsid w:val="00BC665D"/>
    <w:rsid w:val="00BC6A8B"/>
    <w:rsid w:val="00BC6E75"/>
    <w:rsid w:val="00BC716F"/>
    <w:rsid w:val="00BC71FA"/>
    <w:rsid w:val="00BC74D1"/>
    <w:rsid w:val="00BD1371"/>
    <w:rsid w:val="00BD209B"/>
    <w:rsid w:val="00BD270A"/>
    <w:rsid w:val="00BD334A"/>
    <w:rsid w:val="00BD504B"/>
    <w:rsid w:val="00BD7FA1"/>
    <w:rsid w:val="00BE1647"/>
    <w:rsid w:val="00BE295A"/>
    <w:rsid w:val="00BE34E0"/>
    <w:rsid w:val="00BE3C55"/>
    <w:rsid w:val="00BE49DF"/>
    <w:rsid w:val="00BE4D66"/>
    <w:rsid w:val="00BE5184"/>
    <w:rsid w:val="00BE54AC"/>
    <w:rsid w:val="00BE5E53"/>
    <w:rsid w:val="00BF12A7"/>
    <w:rsid w:val="00BF1DAF"/>
    <w:rsid w:val="00BF2102"/>
    <w:rsid w:val="00BF2273"/>
    <w:rsid w:val="00BF26B5"/>
    <w:rsid w:val="00BF2DE7"/>
    <w:rsid w:val="00BF326D"/>
    <w:rsid w:val="00BF4930"/>
    <w:rsid w:val="00BF558B"/>
    <w:rsid w:val="00BF56F5"/>
    <w:rsid w:val="00BF7409"/>
    <w:rsid w:val="00C02188"/>
    <w:rsid w:val="00C036AE"/>
    <w:rsid w:val="00C041CC"/>
    <w:rsid w:val="00C04B24"/>
    <w:rsid w:val="00C0553F"/>
    <w:rsid w:val="00C055E9"/>
    <w:rsid w:val="00C05CDE"/>
    <w:rsid w:val="00C062C2"/>
    <w:rsid w:val="00C07228"/>
    <w:rsid w:val="00C10340"/>
    <w:rsid w:val="00C10F3C"/>
    <w:rsid w:val="00C110FC"/>
    <w:rsid w:val="00C113EC"/>
    <w:rsid w:val="00C1150E"/>
    <w:rsid w:val="00C11F7A"/>
    <w:rsid w:val="00C129DE"/>
    <w:rsid w:val="00C13C88"/>
    <w:rsid w:val="00C148B0"/>
    <w:rsid w:val="00C16703"/>
    <w:rsid w:val="00C16B04"/>
    <w:rsid w:val="00C16DA3"/>
    <w:rsid w:val="00C203C4"/>
    <w:rsid w:val="00C20965"/>
    <w:rsid w:val="00C20D30"/>
    <w:rsid w:val="00C2159B"/>
    <w:rsid w:val="00C21BD9"/>
    <w:rsid w:val="00C229A2"/>
    <w:rsid w:val="00C25DA0"/>
    <w:rsid w:val="00C25FB4"/>
    <w:rsid w:val="00C260C7"/>
    <w:rsid w:val="00C27AD4"/>
    <w:rsid w:val="00C30248"/>
    <w:rsid w:val="00C325A1"/>
    <w:rsid w:val="00C337BA"/>
    <w:rsid w:val="00C33973"/>
    <w:rsid w:val="00C339CA"/>
    <w:rsid w:val="00C345F9"/>
    <w:rsid w:val="00C35455"/>
    <w:rsid w:val="00C35FD0"/>
    <w:rsid w:val="00C36166"/>
    <w:rsid w:val="00C37074"/>
    <w:rsid w:val="00C375AF"/>
    <w:rsid w:val="00C37FD4"/>
    <w:rsid w:val="00C40BBF"/>
    <w:rsid w:val="00C42008"/>
    <w:rsid w:val="00C436AF"/>
    <w:rsid w:val="00C43886"/>
    <w:rsid w:val="00C43D68"/>
    <w:rsid w:val="00C44C8B"/>
    <w:rsid w:val="00C453AA"/>
    <w:rsid w:val="00C4561A"/>
    <w:rsid w:val="00C4651F"/>
    <w:rsid w:val="00C46F65"/>
    <w:rsid w:val="00C46FAB"/>
    <w:rsid w:val="00C47DBC"/>
    <w:rsid w:val="00C50077"/>
    <w:rsid w:val="00C503D5"/>
    <w:rsid w:val="00C50AF1"/>
    <w:rsid w:val="00C51A28"/>
    <w:rsid w:val="00C51A9F"/>
    <w:rsid w:val="00C51D5F"/>
    <w:rsid w:val="00C51F8C"/>
    <w:rsid w:val="00C52161"/>
    <w:rsid w:val="00C530B2"/>
    <w:rsid w:val="00C53E1C"/>
    <w:rsid w:val="00C53F7A"/>
    <w:rsid w:val="00C55A52"/>
    <w:rsid w:val="00C55EA0"/>
    <w:rsid w:val="00C56105"/>
    <w:rsid w:val="00C5638B"/>
    <w:rsid w:val="00C569E0"/>
    <w:rsid w:val="00C56B13"/>
    <w:rsid w:val="00C56BA3"/>
    <w:rsid w:val="00C57F0B"/>
    <w:rsid w:val="00C60310"/>
    <w:rsid w:val="00C6039E"/>
    <w:rsid w:val="00C62A41"/>
    <w:rsid w:val="00C62D9F"/>
    <w:rsid w:val="00C6501A"/>
    <w:rsid w:val="00C651D3"/>
    <w:rsid w:val="00C65356"/>
    <w:rsid w:val="00C65C6B"/>
    <w:rsid w:val="00C66AD0"/>
    <w:rsid w:val="00C66B48"/>
    <w:rsid w:val="00C67AC4"/>
    <w:rsid w:val="00C67EAF"/>
    <w:rsid w:val="00C70D33"/>
    <w:rsid w:val="00C71BFA"/>
    <w:rsid w:val="00C7361A"/>
    <w:rsid w:val="00C73664"/>
    <w:rsid w:val="00C73962"/>
    <w:rsid w:val="00C75993"/>
    <w:rsid w:val="00C76D3C"/>
    <w:rsid w:val="00C77994"/>
    <w:rsid w:val="00C77D0F"/>
    <w:rsid w:val="00C81164"/>
    <w:rsid w:val="00C81516"/>
    <w:rsid w:val="00C81AAC"/>
    <w:rsid w:val="00C81B68"/>
    <w:rsid w:val="00C82BBF"/>
    <w:rsid w:val="00C8320A"/>
    <w:rsid w:val="00C83ED8"/>
    <w:rsid w:val="00C84B8F"/>
    <w:rsid w:val="00C855FE"/>
    <w:rsid w:val="00C876CB"/>
    <w:rsid w:val="00C902FA"/>
    <w:rsid w:val="00C90942"/>
    <w:rsid w:val="00C90DE7"/>
    <w:rsid w:val="00C91841"/>
    <w:rsid w:val="00C92449"/>
    <w:rsid w:val="00C92478"/>
    <w:rsid w:val="00C92CAD"/>
    <w:rsid w:val="00C92FD8"/>
    <w:rsid w:val="00C93B8F"/>
    <w:rsid w:val="00C94507"/>
    <w:rsid w:val="00C94A53"/>
    <w:rsid w:val="00C95A82"/>
    <w:rsid w:val="00C967D4"/>
    <w:rsid w:val="00C96E20"/>
    <w:rsid w:val="00CA0B26"/>
    <w:rsid w:val="00CA16D3"/>
    <w:rsid w:val="00CA315B"/>
    <w:rsid w:val="00CA4549"/>
    <w:rsid w:val="00CA4796"/>
    <w:rsid w:val="00CA4A57"/>
    <w:rsid w:val="00CA530A"/>
    <w:rsid w:val="00CA7921"/>
    <w:rsid w:val="00CA7A3F"/>
    <w:rsid w:val="00CA7A6B"/>
    <w:rsid w:val="00CA7C0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30A4"/>
    <w:rsid w:val="00CC41AC"/>
    <w:rsid w:val="00CC48EE"/>
    <w:rsid w:val="00CC493E"/>
    <w:rsid w:val="00CC5551"/>
    <w:rsid w:val="00CC5840"/>
    <w:rsid w:val="00CC7E02"/>
    <w:rsid w:val="00CD02A2"/>
    <w:rsid w:val="00CD0E0A"/>
    <w:rsid w:val="00CD0F10"/>
    <w:rsid w:val="00CD1187"/>
    <w:rsid w:val="00CD1811"/>
    <w:rsid w:val="00CD2E72"/>
    <w:rsid w:val="00CD386B"/>
    <w:rsid w:val="00CD3FD2"/>
    <w:rsid w:val="00CD4831"/>
    <w:rsid w:val="00CD639C"/>
    <w:rsid w:val="00CD6867"/>
    <w:rsid w:val="00CD713C"/>
    <w:rsid w:val="00CD7863"/>
    <w:rsid w:val="00CD790C"/>
    <w:rsid w:val="00CD7EDF"/>
    <w:rsid w:val="00CE0EBD"/>
    <w:rsid w:val="00CE252C"/>
    <w:rsid w:val="00CE3490"/>
    <w:rsid w:val="00CE3D2E"/>
    <w:rsid w:val="00CE3FC3"/>
    <w:rsid w:val="00CE4186"/>
    <w:rsid w:val="00CE451A"/>
    <w:rsid w:val="00CE6331"/>
    <w:rsid w:val="00CE67CC"/>
    <w:rsid w:val="00CF2A27"/>
    <w:rsid w:val="00CF2B16"/>
    <w:rsid w:val="00CF38D2"/>
    <w:rsid w:val="00CF3E71"/>
    <w:rsid w:val="00CF404B"/>
    <w:rsid w:val="00CF5C71"/>
    <w:rsid w:val="00CF65AF"/>
    <w:rsid w:val="00CF7112"/>
    <w:rsid w:val="00CF736D"/>
    <w:rsid w:val="00D01C55"/>
    <w:rsid w:val="00D020F0"/>
    <w:rsid w:val="00D02C84"/>
    <w:rsid w:val="00D06779"/>
    <w:rsid w:val="00D071CE"/>
    <w:rsid w:val="00D07F53"/>
    <w:rsid w:val="00D102F1"/>
    <w:rsid w:val="00D10877"/>
    <w:rsid w:val="00D126F9"/>
    <w:rsid w:val="00D12BD3"/>
    <w:rsid w:val="00D12F6C"/>
    <w:rsid w:val="00D131B2"/>
    <w:rsid w:val="00D133BC"/>
    <w:rsid w:val="00D138A4"/>
    <w:rsid w:val="00D14E14"/>
    <w:rsid w:val="00D158A4"/>
    <w:rsid w:val="00D1596D"/>
    <w:rsid w:val="00D1601B"/>
    <w:rsid w:val="00D16EA6"/>
    <w:rsid w:val="00D17C47"/>
    <w:rsid w:val="00D20EF0"/>
    <w:rsid w:val="00D210D1"/>
    <w:rsid w:val="00D21A64"/>
    <w:rsid w:val="00D21ECC"/>
    <w:rsid w:val="00D224C7"/>
    <w:rsid w:val="00D2325A"/>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3E45"/>
    <w:rsid w:val="00D34054"/>
    <w:rsid w:val="00D36425"/>
    <w:rsid w:val="00D36C53"/>
    <w:rsid w:val="00D3712F"/>
    <w:rsid w:val="00D37273"/>
    <w:rsid w:val="00D40189"/>
    <w:rsid w:val="00D41D4D"/>
    <w:rsid w:val="00D41EA8"/>
    <w:rsid w:val="00D41EB1"/>
    <w:rsid w:val="00D42C4E"/>
    <w:rsid w:val="00D43583"/>
    <w:rsid w:val="00D43B05"/>
    <w:rsid w:val="00D452C2"/>
    <w:rsid w:val="00D46F37"/>
    <w:rsid w:val="00D47138"/>
    <w:rsid w:val="00D50123"/>
    <w:rsid w:val="00D517D5"/>
    <w:rsid w:val="00D56031"/>
    <w:rsid w:val="00D573E4"/>
    <w:rsid w:val="00D606A8"/>
    <w:rsid w:val="00D6270E"/>
    <w:rsid w:val="00D62B00"/>
    <w:rsid w:val="00D63A2C"/>
    <w:rsid w:val="00D63D90"/>
    <w:rsid w:val="00D64E32"/>
    <w:rsid w:val="00D65877"/>
    <w:rsid w:val="00D65A1B"/>
    <w:rsid w:val="00D65D9A"/>
    <w:rsid w:val="00D65F7A"/>
    <w:rsid w:val="00D715B9"/>
    <w:rsid w:val="00D7208A"/>
    <w:rsid w:val="00D72405"/>
    <w:rsid w:val="00D77FE1"/>
    <w:rsid w:val="00D80C87"/>
    <w:rsid w:val="00D80FDF"/>
    <w:rsid w:val="00D82084"/>
    <w:rsid w:val="00D83538"/>
    <w:rsid w:val="00D838F7"/>
    <w:rsid w:val="00D83E00"/>
    <w:rsid w:val="00D83ED2"/>
    <w:rsid w:val="00D84F9D"/>
    <w:rsid w:val="00D85754"/>
    <w:rsid w:val="00D85A10"/>
    <w:rsid w:val="00D85EBD"/>
    <w:rsid w:val="00D8610C"/>
    <w:rsid w:val="00D87B87"/>
    <w:rsid w:val="00D87BD2"/>
    <w:rsid w:val="00D932DA"/>
    <w:rsid w:val="00D93794"/>
    <w:rsid w:val="00D9545C"/>
    <w:rsid w:val="00D95B98"/>
    <w:rsid w:val="00D96709"/>
    <w:rsid w:val="00D96762"/>
    <w:rsid w:val="00D96F44"/>
    <w:rsid w:val="00D96F6D"/>
    <w:rsid w:val="00D97E93"/>
    <w:rsid w:val="00DA1ACD"/>
    <w:rsid w:val="00DA1DEC"/>
    <w:rsid w:val="00DA2098"/>
    <w:rsid w:val="00DA290D"/>
    <w:rsid w:val="00DA29CB"/>
    <w:rsid w:val="00DA2BBD"/>
    <w:rsid w:val="00DA35FF"/>
    <w:rsid w:val="00DA4065"/>
    <w:rsid w:val="00DA420F"/>
    <w:rsid w:val="00DA4FF0"/>
    <w:rsid w:val="00DA54F7"/>
    <w:rsid w:val="00DA5D14"/>
    <w:rsid w:val="00DA6215"/>
    <w:rsid w:val="00DA7E98"/>
    <w:rsid w:val="00DB0C0F"/>
    <w:rsid w:val="00DB1C28"/>
    <w:rsid w:val="00DB221E"/>
    <w:rsid w:val="00DB2564"/>
    <w:rsid w:val="00DB3385"/>
    <w:rsid w:val="00DB411F"/>
    <w:rsid w:val="00DB5B9D"/>
    <w:rsid w:val="00DB7623"/>
    <w:rsid w:val="00DB7A56"/>
    <w:rsid w:val="00DB7D17"/>
    <w:rsid w:val="00DB7E1B"/>
    <w:rsid w:val="00DC0A48"/>
    <w:rsid w:val="00DC28BF"/>
    <w:rsid w:val="00DC2951"/>
    <w:rsid w:val="00DC3DF1"/>
    <w:rsid w:val="00DC4300"/>
    <w:rsid w:val="00DC4633"/>
    <w:rsid w:val="00DC4EC6"/>
    <w:rsid w:val="00DC52DD"/>
    <w:rsid w:val="00DC6A92"/>
    <w:rsid w:val="00DC6A94"/>
    <w:rsid w:val="00DC6B55"/>
    <w:rsid w:val="00DC6D25"/>
    <w:rsid w:val="00DC6FC6"/>
    <w:rsid w:val="00DC714A"/>
    <w:rsid w:val="00DD0138"/>
    <w:rsid w:val="00DD08BA"/>
    <w:rsid w:val="00DD09E5"/>
    <w:rsid w:val="00DD1060"/>
    <w:rsid w:val="00DD1783"/>
    <w:rsid w:val="00DD1C0B"/>
    <w:rsid w:val="00DD3866"/>
    <w:rsid w:val="00DD4EEA"/>
    <w:rsid w:val="00DD5247"/>
    <w:rsid w:val="00DD707D"/>
    <w:rsid w:val="00DD7394"/>
    <w:rsid w:val="00DD77C9"/>
    <w:rsid w:val="00DE0A17"/>
    <w:rsid w:val="00DE0F9E"/>
    <w:rsid w:val="00DE0FEA"/>
    <w:rsid w:val="00DE0FF3"/>
    <w:rsid w:val="00DE1C30"/>
    <w:rsid w:val="00DE2C01"/>
    <w:rsid w:val="00DE54C2"/>
    <w:rsid w:val="00DE5C3C"/>
    <w:rsid w:val="00DF0C01"/>
    <w:rsid w:val="00DF1523"/>
    <w:rsid w:val="00DF1C25"/>
    <w:rsid w:val="00DF1C3D"/>
    <w:rsid w:val="00DF1D23"/>
    <w:rsid w:val="00DF3541"/>
    <w:rsid w:val="00DF47B3"/>
    <w:rsid w:val="00DF5041"/>
    <w:rsid w:val="00DF5579"/>
    <w:rsid w:val="00DF613C"/>
    <w:rsid w:val="00DF6926"/>
    <w:rsid w:val="00E02FAD"/>
    <w:rsid w:val="00E03C27"/>
    <w:rsid w:val="00E043BA"/>
    <w:rsid w:val="00E04A2E"/>
    <w:rsid w:val="00E0519D"/>
    <w:rsid w:val="00E059FC"/>
    <w:rsid w:val="00E07F7C"/>
    <w:rsid w:val="00E10318"/>
    <w:rsid w:val="00E10929"/>
    <w:rsid w:val="00E10AC8"/>
    <w:rsid w:val="00E1110E"/>
    <w:rsid w:val="00E11F5D"/>
    <w:rsid w:val="00E11FEF"/>
    <w:rsid w:val="00E1383F"/>
    <w:rsid w:val="00E14DC8"/>
    <w:rsid w:val="00E17B6C"/>
    <w:rsid w:val="00E17FB4"/>
    <w:rsid w:val="00E20942"/>
    <w:rsid w:val="00E20EF8"/>
    <w:rsid w:val="00E22708"/>
    <w:rsid w:val="00E23115"/>
    <w:rsid w:val="00E249C7"/>
    <w:rsid w:val="00E249C9"/>
    <w:rsid w:val="00E25D7B"/>
    <w:rsid w:val="00E324A9"/>
    <w:rsid w:val="00E32EA3"/>
    <w:rsid w:val="00E333AC"/>
    <w:rsid w:val="00E33F85"/>
    <w:rsid w:val="00E341E6"/>
    <w:rsid w:val="00E37086"/>
    <w:rsid w:val="00E3728F"/>
    <w:rsid w:val="00E379D9"/>
    <w:rsid w:val="00E37D2A"/>
    <w:rsid w:val="00E40106"/>
    <w:rsid w:val="00E40587"/>
    <w:rsid w:val="00E40657"/>
    <w:rsid w:val="00E41804"/>
    <w:rsid w:val="00E419C5"/>
    <w:rsid w:val="00E42AFA"/>
    <w:rsid w:val="00E42B5D"/>
    <w:rsid w:val="00E435C2"/>
    <w:rsid w:val="00E44335"/>
    <w:rsid w:val="00E45427"/>
    <w:rsid w:val="00E4550F"/>
    <w:rsid w:val="00E465FA"/>
    <w:rsid w:val="00E473D4"/>
    <w:rsid w:val="00E52C55"/>
    <w:rsid w:val="00E54A83"/>
    <w:rsid w:val="00E551D7"/>
    <w:rsid w:val="00E552F4"/>
    <w:rsid w:val="00E56AA0"/>
    <w:rsid w:val="00E56FB2"/>
    <w:rsid w:val="00E5706E"/>
    <w:rsid w:val="00E572F7"/>
    <w:rsid w:val="00E60706"/>
    <w:rsid w:val="00E60925"/>
    <w:rsid w:val="00E613A4"/>
    <w:rsid w:val="00E617C8"/>
    <w:rsid w:val="00E61B5E"/>
    <w:rsid w:val="00E62E05"/>
    <w:rsid w:val="00E6490F"/>
    <w:rsid w:val="00E65E5D"/>
    <w:rsid w:val="00E66652"/>
    <w:rsid w:val="00E67549"/>
    <w:rsid w:val="00E706DB"/>
    <w:rsid w:val="00E70821"/>
    <w:rsid w:val="00E73186"/>
    <w:rsid w:val="00E73A12"/>
    <w:rsid w:val="00E7443D"/>
    <w:rsid w:val="00E751E4"/>
    <w:rsid w:val="00E75AED"/>
    <w:rsid w:val="00E76751"/>
    <w:rsid w:val="00E81E59"/>
    <w:rsid w:val="00E83314"/>
    <w:rsid w:val="00E8360A"/>
    <w:rsid w:val="00E83701"/>
    <w:rsid w:val="00E84F61"/>
    <w:rsid w:val="00E84F8A"/>
    <w:rsid w:val="00E85585"/>
    <w:rsid w:val="00E8711E"/>
    <w:rsid w:val="00E873EF"/>
    <w:rsid w:val="00E87DA4"/>
    <w:rsid w:val="00E915AF"/>
    <w:rsid w:val="00E918DD"/>
    <w:rsid w:val="00E91C76"/>
    <w:rsid w:val="00E921D8"/>
    <w:rsid w:val="00E943FC"/>
    <w:rsid w:val="00E94C00"/>
    <w:rsid w:val="00E96349"/>
    <w:rsid w:val="00E96CE7"/>
    <w:rsid w:val="00E97287"/>
    <w:rsid w:val="00E979A4"/>
    <w:rsid w:val="00E97EB0"/>
    <w:rsid w:val="00E97FE0"/>
    <w:rsid w:val="00EA0DDA"/>
    <w:rsid w:val="00EA143B"/>
    <w:rsid w:val="00EA1972"/>
    <w:rsid w:val="00EA1E09"/>
    <w:rsid w:val="00EA202C"/>
    <w:rsid w:val="00EA2050"/>
    <w:rsid w:val="00EA2610"/>
    <w:rsid w:val="00EA3244"/>
    <w:rsid w:val="00EA4EBE"/>
    <w:rsid w:val="00EA5011"/>
    <w:rsid w:val="00EA58BA"/>
    <w:rsid w:val="00EA5D0C"/>
    <w:rsid w:val="00EA6402"/>
    <w:rsid w:val="00EA7829"/>
    <w:rsid w:val="00EB0A57"/>
    <w:rsid w:val="00EB1B73"/>
    <w:rsid w:val="00EB22F4"/>
    <w:rsid w:val="00EB271F"/>
    <w:rsid w:val="00EB343E"/>
    <w:rsid w:val="00EB3FAE"/>
    <w:rsid w:val="00EB4C5B"/>
    <w:rsid w:val="00EB5F2C"/>
    <w:rsid w:val="00EB6087"/>
    <w:rsid w:val="00EB621B"/>
    <w:rsid w:val="00EB693F"/>
    <w:rsid w:val="00EB6DA6"/>
    <w:rsid w:val="00EB7404"/>
    <w:rsid w:val="00EB75F2"/>
    <w:rsid w:val="00EB76B8"/>
    <w:rsid w:val="00EB7CD2"/>
    <w:rsid w:val="00EB7D42"/>
    <w:rsid w:val="00EC05C3"/>
    <w:rsid w:val="00EC1ABA"/>
    <w:rsid w:val="00EC27E0"/>
    <w:rsid w:val="00EC3CCA"/>
    <w:rsid w:val="00EC41B4"/>
    <w:rsid w:val="00EC448B"/>
    <w:rsid w:val="00EC49E1"/>
    <w:rsid w:val="00EC5850"/>
    <w:rsid w:val="00EC615A"/>
    <w:rsid w:val="00EC64F4"/>
    <w:rsid w:val="00EC64F5"/>
    <w:rsid w:val="00EC6ADE"/>
    <w:rsid w:val="00EC76FF"/>
    <w:rsid w:val="00ED0469"/>
    <w:rsid w:val="00ED117C"/>
    <w:rsid w:val="00ED1E10"/>
    <w:rsid w:val="00ED325A"/>
    <w:rsid w:val="00ED3A77"/>
    <w:rsid w:val="00ED3EE5"/>
    <w:rsid w:val="00ED4248"/>
    <w:rsid w:val="00ED49D4"/>
    <w:rsid w:val="00ED4B4C"/>
    <w:rsid w:val="00ED4EF5"/>
    <w:rsid w:val="00ED5CF1"/>
    <w:rsid w:val="00ED619F"/>
    <w:rsid w:val="00ED7369"/>
    <w:rsid w:val="00ED764E"/>
    <w:rsid w:val="00EE017A"/>
    <w:rsid w:val="00EE13D4"/>
    <w:rsid w:val="00EE29A7"/>
    <w:rsid w:val="00EE477A"/>
    <w:rsid w:val="00EE4960"/>
    <w:rsid w:val="00EE5069"/>
    <w:rsid w:val="00EE5380"/>
    <w:rsid w:val="00EE55AA"/>
    <w:rsid w:val="00EE5ECC"/>
    <w:rsid w:val="00EE613B"/>
    <w:rsid w:val="00EE6B89"/>
    <w:rsid w:val="00EE7C15"/>
    <w:rsid w:val="00EF049C"/>
    <w:rsid w:val="00EF37CF"/>
    <w:rsid w:val="00EF3D4C"/>
    <w:rsid w:val="00EF4602"/>
    <w:rsid w:val="00EF74E7"/>
    <w:rsid w:val="00F000E6"/>
    <w:rsid w:val="00F00BF6"/>
    <w:rsid w:val="00F01956"/>
    <w:rsid w:val="00F01D0C"/>
    <w:rsid w:val="00F02F3E"/>
    <w:rsid w:val="00F06396"/>
    <w:rsid w:val="00F0728B"/>
    <w:rsid w:val="00F1179E"/>
    <w:rsid w:val="00F125E7"/>
    <w:rsid w:val="00F1286C"/>
    <w:rsid w:val="00F12B88"/>
    <w:rsid w:val="00F139FF"/>
    <w:rsid w:val="00F14FBA"/>
    <w:rsid w:val="00F15523"/>
    <w:rsid w:val="00F159DA"/>
    <w:rsid w:val="00F15ABC"/>
    <w:rsid w:val="00F16999"/>
    <w:rsid w:val="00F17154"/>
    <w:rsid w:val="00F1725E"/>
    <w:rsid w:val="00F20735"/>
    <w:rsid w:val="00F207E7"/>
    <w:rsid w:val="00F207F1"/>
    <w:rsid w:val="00F21115"/>
    <w:rsid w:val="00F219A2"/>
    <w:rsid w:val="00F21A5C"/>
    <w:rsid w:val="00F2232C"/>
    <w:rsid w:val="00F227E5"/>
    <w:rsid w:val="00F23082"/>
    <w:rsid w:val="00F234F2"/>
    <w:rsid w:val="00F238B8"/>
    <w:rsid w:val="00F2446B"/>
    <w:rsid w:val="00F3148E"/>
    <w:rsid w:val="00F32C10"/>
    <w:rsid w:val="00F33317"/>
    <w:rsid w:val="00F34B7E"/>
    <w:rsid w:val="00F34CC0"/>
    <w:rsid w:val="00F350B4"/>
    <w:rsid w:val="00F35A02"/>
    <w:rsid w:val="00F35FF3"/>
    <w:rsid w:val="00F37618"/>
    <w:rsid w:val="00F3798C"/>
    <w:rsid w:val="00F403B4"/>
    <w:rsid w:val="00F40494"/>
    <w:rsid w:val="00F4059B"/>
    <w:rsid w:val="00F408C1"/>
    <w:rsid w:val="00F40A51"/>
    <w:rsid w:val="00F41418"/>
    <w:rsid w:val="00F42CFD"/>
    <w:rsid w:val="00F42D4C"/>
    <w:rsid w:val="00F43138"/>
    <w:rsid w:val="00F43958"/>
    <w:rsid w:val="00F44017"/>
    <w:rsid w:val="00F45A34"/>
    <w:rsid w:val="00F47123"/>
    <w:rsid w:val="00F50213"/>
    <w:rsid w:val="00F51ADB"/>
    <w:rsid w:val="00F5323A"/>
    <w:rsid w:val="00F53492"/>
    <w:rsid w:val="00F5364C"/>
    <w:rsid w:val="00F5428A"/>
    <w:rsid w:val="00F54E0D"/>
    <w:rsid w:val="00F552C5"/>
    <w:rsid w:val="00F565A9"/>
    <w:rsid w:val="00F56E7E"/>
    <w:rsid w:val="00F60C10"/>
    <w:rsid w:val="00F61BC8"/>
    <w:rsid w:val="00F61E9C"/>
    <w:rsid w:val="00F62110"/>
    <w:rsid w:val="00F62C3B"/>
    <w:rsid w:val="00F63A5C"/>
    <w:rsid w:val="00F63B35"/>
    <w:rsid w:val="00F63F7A"/>
    <w:rsid w:val="00F64FF1"/>
    <w:rsid w:val="00F65B24"/>
    <w:rsid w:val="00F65CF6"/>
    <w:rsid w:val="00F66375"/>
    <w:rsid w:val="00F6695D"/>
    <w:rsid w:val="00F677A1"/>
    <w:rsid w:val="00F67BDB"/>
    <w:rsid w:val="00F67BF9"/>
    <w:rsid w:val="00F67E70"/>
    <w:rsid w:val="00F705E9"/>
    <w:rsid w:val="00F706A7"/>
    <w:rsid w:val="00F70AB5"/>
    <w:rsid w:val="00F710C6"/>
    <w:rsid w:val="00F72DED"/>
    <w:rsid w:val="00F73C40"/>
    <w:rsid w:val="00F73C70"/>
    <w:rsid w:val="00F73D58"/>
    <w:rsid w:val="00F74B9F"/>
    <w:rsid w:val="00F75052"/>
    <w:rsid w:val="00F758D9"/>
    <w:rsid w:val="00F75932"/>
    <w:rsid w:val="00F75BC2"/>
    <w:rsid w:val="00F776AC"/>
    <w:rsid w:val="00F800BC"/>
    <w:rsid w:val="00F801A6"/>
    <w:rsid w:val="00F81075"/>
    <w:rsid w:val="00F818A0"/>
    <w:rsid w:val="00F824C2"/>
    <w:rsid w:val="00F825D7"/>
    <w:rsid w:val="00F82926"/>
    <w:rsid w:val="00F8363B"/>
    <w:rsid w:val="00F83DA4"/>
    <w:rsid w:val="00F8437D"/>
    <w:rsid w:val="00F849F1"/>
    <w:rsid w:val="00F855CA"/>
    <w:rsid w:val="00F86050"/>
    <w:rsid w:val="00F87BF5"/>
    <w:rsid w:val="00F87DB7"/>
    <w:rsid w:val="00F87FC7"/>
    <w:rsid w:val="00F907CC"/>
    <w:rsid w:val="00F90A0C"/>
    <w:rsid w:val="00F91524"/>
    <w:rsid w:val="00F931C1"/>
    <w:rsid w:val="00F94397"/>
    <w:rsid w:val="00F95BE3"/>
    <w:rsid w:val="00F96325"/>
    <w:rsid w:val="00F96B5C"/>
    <w:rsid w:val="00F96F34"/>
    <w:rsid w:val="00F97DB5"/>
    <w:rsid w:val="00FA00E2"/>
    <w:rsid w:val="00FA0BD5"/>
    <w:rsid w:val="00FA1404"/>
    <w:rsid w:val="00FA1C76"/>
    <w:rsid w:val="00FA2C1A"/>
    <w:rsid w:val="00FA3DAE"/>
    <w:rsid w:val="00FA4D2B"/>
    <w:rsid w:val="00FA54D5"/>
    <w:rsid w:val="00FA589C"/>
    <w:rsid w:val="00FA6DED"/>
    <w:rsid w:val="00FB05C8"/>
    <w:rsid w:val="00FB0795"/>
    <w:rsid w:val="00FB2D6E"/>
    <w:rsid w:val="00FB308C"/>
    <w:rsid w:val="00FB3246"/>
    <w:rsid w:val="00FB4244"/>
    <w:rsid w:val="00FB438A"/>
    <w:rsid w:val="00FB45DA"/>
    <w:rsid w:val="00FB48BF"/>
    <w:rsid w:val="00FB4C08"/>
    <w:rsid w:val="00FB530F"/>
    <w:rsid w:val="00FB5A0D"/>
    <w:rsid w:val="00FB6678"/>
    <w:rsid w:val="00FB7220"/>
    <w:rsid w:val="00FC01B8"/>
    <w:rsid w:val="00FC0CCA"/>
    <w:rsid w:val="00FC18B2"/>
    <w:rsid w:val="00FC1F0E"/>
    <w:rsid w:val="00FC3A89"/>
    <w:rsid w:val="00FC41EC"/>
    <w:rsid w:val="00FC45FE"/>
    <w:rsid w:val="00FC4B3C"/>
    <w:rsid w:val="00FC4FD2"/>
    <w:rsid w:val="00FC52DC"/>
    <w:rsid w:val="00FC5630"/>
    <w:rsid w:val="00FC7691"/>
    <w:rsid w:val="00FC7F81"/>
    <w:rsid w:val="00FD000C"/>
    <w:rsid w:val="00FD003D"/>
    <w:rsid w:val="00FD0E96"/>
    <w:rsid w:val="00FD1C0C"/>
    <w:rsid w:val="00FD27AD"/>
    <w:rsid w:val="00FD567A"/>
    <w:rsid w:val="00FD5843"/>
    <w:rsid w:val="00FD738E"/>
    <w:rsid w:val="00FE1712"/>
    <w:rsid w:val="00FE2321"/>
    <w:rsid w:val="00FE3AAE"/>
    <w:rsid w:val="00FE3EC0"/>
    <w:rsid w:val="00FE485E"/>
    <w:rsid w:val="00FE4F56"/>
    <w:rsid w:val="00FE704D"/>
    <w:rsid w:val="00FE7554"/>
    <w:rsid w:val="00FF0499"/>
    <w:rsid w:val="00FF0735"/>
    <w:rsid w:val="00FF0A42"/>
    <w:rsid w:val="00FF2202"/>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571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627D"/>
    <w:rPr>
      <w:snapToGrid w:val="0"/>
      <w:sz w:val="24"/>
      <w:lang w:val="en-GB" w:eastAsia="en-US"/>
    </w:rPr>
  </w:style>
  <w:style w:type="paragraph" w:styleId="1">
    <w:name w:val="heading 1"/>
    <w:basedOn w:val="a"/>
    <w:next w:val="a"/>
    <w:link w:val="10"/>
    <w:uiPriority w:val="9"/>
    <w:qFormat/>
    <w:rsid w:val="006E1FED"/>
    <w:pPr>
      <w:keepNext/>
      <w:spacing w:before="240" w:after="60"/>
      <w:outlineLvl w:val="0"/>
    </w:pPr>
    <w:rPr>
      <w:b/>
      <w:snapToGrid/>
      <w:color w:val="0070C0"/>
      <w:sz w:val="26"/>
      <w:szCs w:val="26"/>
      <w:lang w:val="bg-BG" w:eastAsia="bg-BG"/>
    </w:rPr>
  </w:style>
  <w:style w:type="paragraph" w:styleId="2">
    <w:name w:val="heading 2"/>
    <w:basedOn w:val="a"/>
    <w:next w:val="a"/>
    <w:link w:val="20"/>
    <w:semiHidden/>
    <w:unhideWhenUsed/>
    <w:qFormat/>
    <w:rsid w:val="006E1FED"/>
    <w:pPr>
      <w:keepNext/>
      <w:spacing w:before="240" w:after="60"/>
      <w:outlineLvl w:val="1"/>
    </w:pPr>
    <w:rPr>
      <w:b/>
      <w:snapToGrid/>
      <w:color w:val="0070C0"/>
      <w:szCs w:val="24"/>
      <w:lang w:val="bg-BG" w:eastAsia="bg-BG"/>
    </w:rPr>
  </w:style>
  <w:style w:type="paragraph" w:styleId="3">
    <w:name w:val="heading 3"/>
    <w:basedOn w:val="a"/>
    <w:next w:val="a"/>
    <w:link w:val="30"/>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6">
    <w:name w:val="heading 6"/>
    <w:basedOn w:val="a"/>
    <w:next w:val="a"/>
    <w:link w:val="60"/>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aliases w:val="Footnote symbol"/>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rsid w:val="006B432E"/>
    <w:pPr>
      <w:spacing w:after="240"/>
      <w:ind w:left="357" w:hanging="357"/>
      <w:jc w:val="both"/>
    </w:pPr>
    <w:rPr>
      <w:sz w:val="20"/>
    </w:rPr>
  </w:style>
  <w:style w:type="table" w:styleId="a6">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link w:val="a8"/>
    <w:uiPriority w:val="99"/>
    <w:rsid w:val="006B432E"/>
    <w:pPr>
      <w:tabs>
        <w:tab w:val="center" w:pos="4536"/>
        <w:tab w:val="right" w:pos="9072"/>
      </w:tabs>
    </w:pPr>
  </w:style>
  <w:style w:type="character" w:styleId="a9">
    <w:name w:val="page number"/>
    <w:basedOn w:val="a0"/>
    <w:rsid w:val="006B432E"/>
  </w:style>
  <w:style w:type="paragraph" w:styleId="aa">
    <w:name w:val="header"/>
    <w:basedOn w:val="a"/>
    <w:link w:val="ab"/>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c">
    <w:name w:val="Body Text"/>
    <w:basedOn w:val="a"/>
    <w:link w:val="ad"/>
    <w:uiPriority w:val="99"/>
    <w:rsid w:val="00CD0F10"/>
    <w:rPr>
      <w:snapToGrid/>
      <w:sz w:val="22"/>
      <w:lang w:val="bg-BG" w:eastAsia="bg-BG"/>
    </w:rPr>
  </w:style>
  <w:style w:type="paragraph" w:styleId="ae">
    <w:name w:val="Balloon Text"/>
    <w:basedOn w:val="a"/>
    <w:link w:val="af"/>
    <w:uiPriority w:val="99"/>
    <w:semiHidden/>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f0">
    <w:name w:val="Hyperlink"/>
    <w:uiPriority w:val="99"/>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f1">
    <w:name w:val="annotation reference"/>
    <w:semiHidden/>
    <w:rsid w:val="00692E89"/>
    <w:rPr>
      <w:sz w:val="16"/>
      <w:szCs w:val="16"/>
    </w:rPr>
  </w:style>
  <w:style w:type="paragraph" w:styleId="af2">
    <w:name w:val="annotation text"/>
    <w:basedOn w:val="a"/>
    <w:link w:val="af3"/>
    <w:rsid w:val="00692E89"/>
    <w:rPr>
      <w:sz w:val="20"/>
    </w:rPr>
  </w:style>
  <w:style w:type="paragraph" w:styleId="af4">
    <w:name w:val="annotation subject"/>
    <w:basedOn w:val="af2"/>
    <w:next w:val="af2"/>
    <w:link w:val="af5"/>
    <w:uiPriority w:val="99"/>
    <w:semiHidden/>
    <w:rsid w:val="00692E89"/>
    <w:rPr>
      <w:b/>
      <w:bCs/>
    </w:rPr>
  </w:style>
  <w:style w:type="character" w:customStyle="1" w:styleId="ab">
    <w:name w:val="Горен колонтитул Знак"/>
    <w:link w:val="aa"/>
    <w:uiPriority w:val="99"/>
    <w:rsid w:val="003E7C1B"/>
    <w:rPr>
      <w:snapToGrid w:val="0"/>
      <w:sz w:val="24"/>
      <w:lang w:val="en-GB" w:eastAsia="en-US" w:bidi="ar-SA"/>
    </w:rPr>
  </w:style>
  <w:style w:type="paragraph" w:customStyle="1" w:styleId="Heading11">
    <w:name w:val="Heading 11"/>
    <w:basedOn w:val="af6"/>
    <w:next w:val="a"/>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af6"/>
    <w:next w:val="a"/>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a"/>
    <w:next w:val="a"/>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a"/>
    <w:next w:val="a"/>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a2"/>
    <w:uiPriority w:val="99"/>
    <w:semiHidden/>
    <w:unhideWhenUsed/>
    <w:rsid w:val="006E1FED"/>
  </w:style>
  <w:style w:type="character" w:customStyle="1" w:styleId="10">
    <w:name w:val="Заглавие 1 Знак"/>
    <w:link w:val="1"/>
    <w:uiPriority w:val="9"/>
    <w:rsid w:val="006E1FED"/>
    <w:rPr>
      <w:rFonts w:ascii="Times New Roman" w:hAnsi="Times New Roman" w:cs="Times New Roman"/>
      <w:b/>
      <w:color w:val="0070C0"/>
      <w:sz w:val="26"/>
      <w:szCs w:val="26"/>
    </w:rPr>
  </w:style>
  <w:style w:type="character" w:customStyle="1" w:styleId="20">
    <w:name w:val="Заглавие 2 Знак"/>
    <w:link w:val="2"/>
    <w:rsid w:val="006E1FED"/>
    <w:rPr>
      <w:rFonts w:ascii="Times New Roman" w:hAnsi="Times New Roman" w:cs="Times New Roman"/>
      <w:b/>
      <w:color w:val="0070C0"/>
      <w:sz w:val="24"/>
      <w:szCs w:val="24"/>
    </w:rPr>
  </w:style>
  <w:style w:type="character" w:customStyle="1" w:styleId="30">
    <w:name w:val="Заглавие 3 Знак"/>
    <w:link w:val="3"/>
    <w:uiPriority w:val="9"/>
    <w:semiHidden/>
    <w:rsid w:val="006E1FED"/>
    <w:rPr>
      <w:rFonts w:ascii="Calibri Light" w:eastAsia="Times New Roman" w:hAnsi="Calibri Light" w:cs="Times New Roman"/>
      <w:b/>
      <w:bCs/>
      <w:color w:val="5B9BD5"/>
    </w:rPr>
  </w:style>
  <w:style w:type="character" w:customStyle="1" w:styleId="60">
    <w:name w:val="Заглавие 6 Знак"/>
    <w:link w:val="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a"/>
    <w:next w:val="af6"/>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link w:val="a4"/>
    <w:rsid w:val="006E1FED"/>
    <w:rPr>
      <w:snapToGrid w:val="0"/>
      <w:lang w:val="en-GB" w:eastAsia="en-US"/>
    </w:rPr>
  </w:style>
  <w:style w:type="character" w:customStyle="1" w:styleId="af">
    <w:name w:val="Изнесен текст Знак"/>
    <w:link w:val="ae"/>
    <w:uiPriority w:val="99"/>
    <w:semiHidden/>
    <w:rsid w:val="006E1FED"/>
    <w:rPr>
      <w:rFonts w:ascii="Tahoma" w:hAnsi="Tahoma" w:cs="Tahoma"/>
      <w:snapToGrid w:val="0"/>
      <w:sz w:val="16"/>
      <w:szCs w:val="16"/>
      <w:lang w:val="en-GB" w:eastAsia="en-US"/>
    </w:rPr>
  </w:style>
  <w:style w:type="character" w:customStyle="1" w:styleId="a8">
    <w:name w:val="Долен колонтитул Знак"/>
    <w:link w:val="a7"/>
    <w:uiPriority w:val="99"/>
    <w:rsid w:val="006E1FED"/>
    <w:rPr>
      <w:snapToGrid w:val="0"/>
      <w:sz w:val="24"/>
      <w:lang w:val="en-GB" w:eastAsia="en-US"/>
    </w:rPr>
  </w:style>
  <w:style w:type="table" w:customStyle="1" w:styleId="TableGrid1">
    <w:name w:val="Table Grid1"/>
    <w:basedOn w:val="a1"/>
    <w:next w:val="a6"/>
    <w:rsid w:val="006E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Текст на коментар Знак"/>
    <w:link w:val="af2"/>
    <w:rsid w:val="006E1FED"/>
    <w:rPr>
      <w:snapToGrid w:val="0"/>
      <w:lang w:val="en-GB" w:eastAsia="en-US"/>
    </w:rPr>
  </w:style>
  <w:style w:type="character" w:customStyle="1" w:styleId="af5">
    <w:name w:val="Предмет на коментар Знак"/>
    <w:link w:val="af4"/>
    <w:uiPriority w:val="99"/>
    <w:semiHidden/>
    <w:rsid w:val="006E1FED"/>
    <w:rPr>
      <w:b/>
      <w:bCs/>
      <w:snapToGrid w:val="0"/>
      <w:lang w:val="en-GB" w:eastAsia="en-US"/>
    </w:rPr>
  </w:style>
  <w:style w:type="paragraph" w:customStyle="1" w:styleId="TOC61">
    <w:name w:val="TOC 61"/>
    <w:basedOn w:val="a"/>
    <w:next w:val="a"/>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ac"/>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a"/>
    <w:rsid w:val="006E1FED"/>
    <w:pPr>
      <w:widowControl w:val="0"/>
      <w:suppressLineNumbers/>
      <w:suppressAutoHyphens/>
    </w:pPr>
    <w:rPr>
      <w:rFonts w:eastAsia="HG Mincho Light J"/>
      <w:snapToGrid/>
      <w:color w:val="000000"/>
      <w:lang w:val="en-US" w:eastAsia="bg-BG"/>
    </w:rPr>
  </w:style>
  <w:style w:type="character" w:styleId="af7">
    <w:name w:val="Strong"/>
    <w:qFormat/>
    <w:rsid w:val="006E1FED"/>
    <w:rPr>
      <w:b/>
      <w:bCs/>
    </w:rPr>
  </w:style>
  <w:style w:type="paragraph" w:customStyle="1" w:styleId="tableheading">
    <w:name w:val="tableheading"/>
    <w:basedOn w:val="a"/>
    <w:rsid w:val="006E1FED"/>
    <w:pPr>
      <w:spacing w:before="100" w:beforeAutospacing="1" w:after="100" w:afterAutospacing="1"/>
    </w:pPr>
    <w:rPr>
      <w:snapToGrid/>
      <w:szCs w:val="24"/>
      <w:lang w:val="bg-BG" w:eastAsia="bg-BG"/>
    </w:rPr>
  </w:style>
  <w:style w:type="paragraph" w:customStyle="1" w:styleId="tablecontents0">
    <w:name w:val="tablecontents"/>
    <w:basedOn w:val="a"/>
    <w:rsid w:val="006E1FED"/>
    <w:pPr>
      <w:spacing w:before="100" w:beforeAutospacing="1" w:after="100" w:afterAutospacing="1"/>
    </w:pPr>
    <w:rPr>
      <w:snapToGrid/>
      <w:szCs w:val="24"/>
      <w:lang w:val="bg-BG" w:eastAsia="bg-BG"/>
    </w:rPr>
  </w:style>
  <w:style w:type="character" w:customStyle="1" w:styleId="ad">
    <w:name w:val="Основен текст Знак"/>
    <w:link w:val="ac"/>
    <w:uiPriority w:val="99"/>
    <w:rsid w:val="006E1FED"/>
    <w:rPr>
      <w:sz w:val="22"/>
    </w:rPr>
  </w:style>
  <w:style w:type="paragraph" w:styleId="af8">
    <w:name w:val="Title"/>
    <w:basedOn w:val="a"/>
    <w:next w:val="a"/>
    <w:link w:val="af9"/>
    <w:qFormat/>
    <w:rsid w:val="006E1FED"/>
    <w:pPr>
      <w:spacing w:after="480"/>
      <w:jc w:val="center"/>
    </w:pPr>
    <w:rPr>
      <w:b/>
      <w:sz w:val="48"/>
    </w:rPr>
  </w:style>
  <w:style w:type="character" w:customStyle="1" w:styleId="af9">
    <w:name w:val="Заглавие Знак"/>
    <w:link w:val="af8"/>
    <w:rsid w:val="006E1FED"/>
    <w:rPr>
      <w:b/>
      <w:snapToGrid w:val="0"/>
      <w:sz w:val="48"/>
      <w:lang w:val="en-GB" w:eastAsia="en-US"/>
    </w:rPr>
  </w:style>
  <w:style w:type="paragraph" w:customStyle="1" w:styleId="Guidelines1">
    <w:name w:val="Guidelines 1"/>
    <w:basedOn w:val="1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a"/>
    <w:next w:val="a"/>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a"/>
    <w:next w:val="a"/>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a"/>
    <w:next w:val="a"/>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1"/>
    <w:next w:val="a"/>
    <w:uiPriority w:val="39"/>
    <w:unhideWhenUsed/>
    <w:qFormat/>
    <w:rsid w:val="006E1FED"/>
  </w:style>
  <w:style w:type="paragraph" w:customStyle="1" w:styleId="TOC21">
    <w:name w:val="TOC 21"/>
    <w:basedOn w:val="a"/>
    <w:next w:val="a"/>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a"/>
    <w:next w:val="a"/>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a"/>
    <w:next w:val="a"/>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a"/>
    <w:next w:val="a"/>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a"/>
    <w:next w:val="a"/>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a"/>
    <w:next w:val="a"/>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a"/>
    <w:next w:val="a"/>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afa">
    <w:name w:val="Normal (Web)"/>
    <w:basedOn w:val="a"/>
    <w:rsid w:val="006E1FED"/>
    <w:pPr>
      <w:spacing w:before="100" w:beforeAutospacing="1" w:after="100" w:afterAutospacing="1"/>
    </w:pPr>
    <w:rPr>
      <w:snapToGrid/>
      <w:szCs w:val="24"/>
      <w:lang w:val="bg-BG" w:eastAsia="bg-BG"/>
    </w:rPr>
  </w:style>
  <w:style w:type="paragraph" w:customStyle="1" w:styleId="BodyText31">
    <w:name w:val="Body Text 31"/>
    <w:basedOn w:val="a"/>
    <w:next w:val="31"/>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afb">
    <w:name w:val="List Bullet"/>
    <w:basedOn w:val="a"/>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a"/>
    <w:rsid w:val="006E1FED"/>
    <w:pPr>
      <w:numPr>
        <w:numId w:val="36"/>
      </w:numPr>
    </w:pPr>
    <w:rPr>
      <w:b/>
      <w:szCs w:val="24"/>
      <w:lang w:val="bg-BG"/>
    </w:rPr>
  </w:style>
  <w:style w:type="paragraph" w:customStyle="1" w:styleId="Guidelines2">
    <w:name w:val="Guidelines 2"/>
    <w:basedOn w:val="a"/>
    <w:rsid w:val="006E1FED"/>
    <w:pPr>
      <w:spacing w:before="240" w:after="240"/>
      <w:jc w:val="both"/>
    </w:pPr>
    <w:rPr>
      <w:b/>
      <w:smallCaps/>
    </w:rPr>
  </w:style>
  <w:style w:type="paragraph" w:customStyle="1" w:styleId="firstline">
    <w:name w:val="firstline"/>
    <w:basedOn w:val="a"/>
    <w:rsid w:val="006E1FED"/>
    <w:pPr>
      <w:spacing w:line="240" w:lineRule="atLeast"/>
      <w:ind w:firstLine="640"/>
      <w:jc w:val="both"/>
    </w:pPr>
    <w:rPr>
      <w:snapToGrid/>
      <w:color w:val="000000"/>
      <w:szCs w:val="24"/>
      <w:lang w:val="bg-BG" w:eastAsia="bg-BG"/>
    </w:rPr>
  </w:style>
  <w:style w:type="paragraph" w:customStyle="1" w:styleId="Clause">
    <w:name w:val="Clause"/>
    <w:basedOn w:val="a"/>
    <w:autoRedefine/>
    <w:rsid w:val="006E1FED"/>
    <w:pPr>
      <w:numPr>
        <w:numId w:val="41"/>
      </w:numPr>
      <w:spacing w:after="120"/>
      <w:jc w:val="both"/>
    </w:pPr>
    <w:rPr>
      <w:szCs w:val="24"/>
      <w:lang w:val="bg-BG"/>
    </w:rPr>
  </w:style>
  <w:style w:type="paragraph" w:customStyle="1" w:styleId="Revision1">
    <w:name w:val="Revision1"/>
    <w:next w:val="afc"/>
    <w:hidden/>
    <w:uiPriority w:val="99"/>
    <w:semiHidden/>
    <w:rsid w:val="006E1FED"/>
    <w:rPr>
      <w:rFonts w:ascii="Calibri" w:eastAsia="Calibri" w:hAnsi="Calibri"/>
      <w:sz w:val="22"/>
      <w:szCs w:val="22"/>
      <w:lang w:eastAsia="en-US"/>
    </w:rPr>
  </w:style>
  <w:style w:type="paragraph" w:styleId="af6">
    <w:name w:val="List Paragraph"/>
    <w:basedOn w:val="a"/>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11">
    <w:name w:val="toc 1"/>
    <w:basedOn w:val="a"/>
    <w:next w:val="a"/>
    <w:autoRedefine/>
    <w:rsid w:val="006E1FED"/>
  </w:style>
  <w:style w:type="paragraph" w:styleId="31">
    <w:name w:val="Body Text 3"/>
    <w:basedOn w:val="a"/>
    <w:link w:val="32"/>
    <w:rsid w:val="006E1FED"/>
    <w:pPr>
      <w:spacing w:after="120"/>
    </w:pPr>
    <w:rPr>
      <w:sz w:val="16"/>
      <w:szCs w:val="16"/>
    </w:rPr>
  </w:style>
  <w:style w:type="character" w:customStyle="1" w:styleId="32">
    <w:name w:val="Основен текст 3 Знак"/>
    <w:link w:val="31"/>
    <w:rsid w:val="006E1FED"/>
    <w:rPr>
      <w:snapToGrid w:val="0"/>
      <w:sz w:val="16"/>
      <w:szCs w:val="16"/>
      <w:lang w:val="en-GB" w:eastAsia="en-US"/>
    </w:rPr>
  </w:style>
  <w:style w:type="paragraph" w:styleId="afc">
    <w:name w:val="Revision"/>
    <w:hidden/>
    <w:uiPriority w:val="99"/>
    <w:semiHidden/>
    <w:rsid w:val="006E1FED"/>
    <w:rPr>
      <w:snapToGrid w:val="0"/>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627D"/>
    <w:rPr>
      <w:snapToGrid w:val="0"/>
      <w:sz w:val="24"/>
      <w:lang w:val="en-GB" w:eastAsia="en-US"/>
    </w:rPr>
  </w:style>
  <w:style w:type="paragraph" w:styleId="1">
    <w:name w:val="heading 1"/>
    <w:basedOn w:val="a"/>
    <w:next w:val="a"/>
    <w:link w:val="10"/>
    <w:uiPriority w:val="9"/>
    <w:qFormat/>
    <w:rsid w:val="006E1FED"/>
    <w:pPr>
      <w:keepNext/>
      <w:spacing w:before="240" w:after="60"/>
      <w:outlineLvl w:val="0"/>
    </w:pPr>
    <w:rPr>
      <w:b/>
      <w:snapToGrid/>
      <w:color w:val="0070C0"/>
      <w:sz w:val="26"/>
      <w:szCs w:val="26"/>
      <w:lang w:val="bg-BG" w:eastAsia="bg-BG"/>
    </w:rPr>
  </w:style>
  <w:style w:type="paragraph" w:styleId="2">
    <w:name w:val="heading 2"/>
    <w:basedOn w:val="a"/>
    <w:next w:val="a"/>
    <w:link w:val="20"/>
    <w:semiHidden/>
    <w:unhideWhenUsed/>
    <w:qFormat/>
    <w:rsid w:val="006E1FED"/>
    <w:pPr>
      <w:keepNext/>
      <w:spacing w:before="240" w:after="60"/>
      <w:outlineLvl w:val="1"/>
    </w:pPr>
    <w:rPr>
      <w:b/>
      <w:snapToGrid/>
      <w:color w:val="0070C0"/>
      <w:szCs w:val="24"/>
      <w:lang w:val="bg-BG" w:eastAsia="bg-BG"/>
    </w:rPr>
  </w:style>
  <w:style w:type="paragraph" w:styleId="3">
    <w:name w:val="heading 3"/>
    <w:basedOn w:val="a"/>
    <w:next w:val="a"/>
    <w:link w:val="30"/>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6">
    <w:name w:val="heading 6"/>
    <w:basedOn w:val="a"/>
    <w:next w:val="a"/>
    <w:link w:val="60"/>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aliases w:val="Footnote symbol"/>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rsid w:val="006B432E"/>
    <w:pPr>
      <w:spacing w:after="240"/>
      <w:ind w:left="357" w:hanging="357"/>
      <w:jc w:val="both"/>
    </w:pPr>
    <w:rPr>
      <w:sz w:val="20"/>
    </w:rPr>
  </w:style>
  <w:style w:type="table" w:styleId="a6">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link w:val="a8"/>
    <w:uiPriority w:val="99"/>
    <w:rsid w:val="006B432E"/>
    <w:pPr>
      <w:tabs>
        <w:tab w:val="center" w:pos="4536"/>
        <w:tab w:val="right" w:pos="9072"/>
      </w:tabs>
    </w:pPr>
  </w:style>
  <w:style w:type="character" w:styleId="a9">
    <w:name w:val="page number"/>
    <w:basedOn w:val="a0"/>
    <w:rsid w:val="006B432E"/>
  </w:style>
  <w:style w:type="paragraph" w:styleId="aa">
    <w:name w:val="header"/>
    <w:basedOn w:val="a"/>
    <w:link w:val="ab"/>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c">
    <w:name w:val="Body Text"/>
    <w:basedOn w:val="a"/>
    <w:link w:val="ad"/>
    <w:uiPriority w:val="99"/>
    <w:rsid w:val="00CD0F10"/>
    <w:rPr>
      <w:snapToGrid/>
      <w:sz w:val="22"/>
      <w:lang w:val="bg-BG" w:eastAsia="bg-BG"/>
    </w:rPr>
  </w:style>
  <w:style w:type="paragraph" w:styleId="ae">
    <w:name w:val="Balloon Text"/>
    <w:basedOn w:val="a"/>
    <w:link w:val="af"/>
    <w:uiPriority w:val="99"/>
    <w:semiHidden/>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f0">
    <w:name w:val="Hyperlink"/>
    <w:uiPriority w:val="99"/>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f1">
    <w:name w:val="annotation reference"/>
    <w:semiHidden/>
    <w:rsid w:val="00692E89"/>
    <w:rPr>
      <w:sz w:val="16"/>
      <w:szCs w:val="16"/>
    </w:rPr>
  </w:style>
  <w:style w:type="paragraph" w:styleId="af2">
    <w:name w:val="annotation text"/>
    <w:basedOn w:val="a"/>
    <w:link w:val="af3"/>
    <w:rsid w:val="00692E89"/>
    <w:rPr>
      <w:sz w:val="20"/>
    </w:rPr>
  </w:style>
  <w:style w:type="paragraph" w:styleId="af4">
    <w:name w:val="annotation subject"/>
    <w:basedOn w:val="af2"/>
    <w:next w:val="af2"/>
    <w:link w:val="af5"/>
    <w:uiPriority w:val="99"/>
    <w:semiHidden/>
    <w:rsid w:val="00692E89"/>
    <w:rPr>
      <w:b/>
      <w:bCs/>
    </w:rPr>
  </w:style>
  <w:style w:type="character" w:customStyle="1" w:styleId="ab">
    <w:name w:val="Горен колонтитул Знак"/>
    <w:link w:val="aa"/>
    <w:uiPriority w:val="99"/>
    <w:rsid w:val="003E7C1B"/>
    <w:rPr>
      <w:snapToGrid w:val="0"/>
      <w:sz w:val="24"/>
      <w:lang w:val="en-GB" w:eastAsia="en-US" w:bidi="ar-SA"/>
    </w:rPr>
  </w:style>
  <w:style w:type="paragraph" w:customStyle="1" w:styleId="Heading11">
    <w:name w:val="Heading 11"/>
    <w:basedOn w:val="af6"/>
    <w:next w:val="a"/>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af6"/>
    <w:next w:val="a"/>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a"/>
    <w:next w:val="a"/>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a"/>
    <w:next w:val="a"/>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a2"/>
    <w:uiPriority w:val="99"/>
    <w:semiHidden/>
    <w:unhideWhenUsed/>
    <w:rsid w:val="006E1FED"/>
  </w:style>
  <w:style w:type="character" w:customStyle="1" w:styleId="10">
    <w:name w:val="Заглавие 1 Знак"/>
    <w:link w:val="1"/>
    <w:uiPriority w:val="9"/>
    <w:rsid w:val="006E1FED"/>
    <w:rPr>
      <w:rFonts w:ascii="Times New Roman" w:hAnsi="Times New Roman" w:cs="Times New Roman"/>
      <w:b/>
      <w:color w:val="0070C0"/>
      <w:sz w:val="26"/>
      <w:szCs w:val="26"/>
    </w:rPr>
  </w:style>
  <w:style w:type="character" w:customStyle="1" w:styleId="20">
    <w:name w:val="Заглавие 2 Знак"/>
    <w:link w:val="2"/>
    <w:rsid w:val="006E1FED"/>
    <w:rPr>
      <w:rFonts w:ascii="Times New Roman" w:hAnsi="Times New Roman" w:cs="Times New Roman"/>
      <w:b/>
      <w:color w:val="0070C0"/>
      <w:sz w:val="24"/>
      <w:szCs w:val="24"/>
    </w:rPr>
  </w:style>
  <w:style w:type="character" w:customStyle="1" w:styleId="30">
    <w:name w:val="Заглавие 3 Знак"/>
    <w:link w:val="3"/>
    <w:uiPriority w:val="9"/>
    <w:semiHidden/>
    <w:rsid w:val="006E1FED"/>
    <w:rPr>
      <w:rFonts w:ascii="Calibri Light" w:eastAsia="Times New Roman" w:hAnsi="Calibri Light" w:cs="Times New Roman"/>
      <w:b/>
      <w:bCs/>
      <w:color w:val="5B9BD5"/>
    </w:rPr>
  </w:style>
  <w:style w:type="character" w:customStyle="1" w:styleId="60">
    <w:name w:val="Заглавие 6 Знак"/>
    <w:link w:val="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a"/>
    <w:next w:val="af6"/>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link w:val="a4"/>
    <w:rsid w:val="006E1FED"/>
    <w:rPr>
      <w:snapToGrid w:val="0"/>
      <w:lang w:val="en-GB" w:eastAsia="en-US"/>
    </w:rPr>
  </w:style>
  <w:style w:type="character" w:customStyle="1" w:styleId="af">
    <w:name w:val="Изнесен текст Знак"/>
    <w:link w:val="ae"/>
    <w:uiPriority w:val="99"/>
    <w:semiHidden/>
    <w:rsid w:val="006E1FED"/>
    <w:rPr>
      <w:rFonts w:ascii="Tahoma" w:hAnsi="Tahoma" w:cs="Tahoma"/>
      <w:snapToGrid w:val="0"/>
      <w:sz w:val="16"/>
      <w:szCs w:val="16"/>
      <w:lang w:val="en-GB" w:eastAsia="en-US"/>
    </w:rPr>
  </w:style>
  <w:style w:type="character" w:customStyle="1" w:styleId="a8">
    <w:name w:val="Долен колонтитул Знак"/>
    <w:link w:val="a7"/>
    <w:uiPriority w:val="99"/>
    <w:rsid w:val="006E1FED"/>
    <w:rPr>
      <w:snapToGrid w:val="0"/>
      <w:sz w:val="24"/>
      <w:lang w:val="en-GB" w:eastAsia="en-US"/>
    </w:rPr>
  </w:style>
  <w:style w:type="table" w:customStyle="1" w:styleId="TableGrid1">
    <w:name w:val="Table Grid1"/>
    <w:basedOn w:val="a1"/>
    <w:next w:val="a6"/>
    <w:rsid w:val="006E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Текст на коментар Знак"/>
    <w:link w:val="af2"/>
    <w:rsid w:val="006E1FED"/>
    <w:rPr>
      <w:snapToGrid w:val="0"/>
      <w:lang w:val="en-GB" w:eastAsia="en-US"/>
    </w:rPr>
  </w:style>
  <w:style w:type="character" w:customStyle="1" w:styleId="af5">
    <w:name w:val="Предмет на коментар Знак"/>
    <w:link w:val="af4"/>
    <w:uiPriority w:val="99"/>
    <w:semiHidden/>
    <w:rsid w:val="006E1FED"/>
    <w:rPr>
      <w:b/>
      <w:bCs/>
      <w:snapToGrid w:val="0"/>
      <w:lang w:val="en-GB" w:eastAsia="en-US"/>
    </w:rPr>
  </w:style>
  <w:style w:type="paragraph" w:customStyle="1" w:styleId="TOC61">
    <w:name w:val="TOC 61"/>
    <w:basedOn w:val="a"/>
    <w:next w:val="a"/>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ac"/>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a"/>
    <w:rsid w:val="006E1FED"/>
    <w:pPr>
      <w:widowControl w:val="0"/>
      <w:suppressLineNumbers/>
      <w:suppressAutoHyphens/>
    </w:pPr>
    <w:rPr>
      <w:rFonts w:eastAsia="HG Mincho Light J"/>
      <w:snapToGrid/>
      <w:color w:val="000000"/>
      <w:lang w:val="en-US" w:eastAsia="bg-BG"/>
    </w:rPr>
  </w:style>
  <w:style w:type="character" w:styleId="af7">
    <w:name w:val="Strong"/>
    <w:qFormat/>
    <w:rsid w:val="006E1FED"/>
    <w:rPr>
      <w:b/>
      <w:bCs/>
    </w:rPr>
  </w:style>
  <w:style w:type="paragraph" w:customStyle="1" w:styleId="tableheading">
    <w:name w:val="tableheading"/>
    <w:basedOn w:val="a"/>
    <w:rsid w:val="006E1FED"/>
    <w:pPr>
      <w:spacing w:before="100" w:beforeAutospacing="1" w:after="100" w:afterAutospacing="1"/>
    </w:pPr>
    <w:rPr>
      <w:snapToGrid/>
      <w:szCs w:val="24"/>
      <w:lang w:val="bg-BG" w:eastAsia="bg-BG"/>
    </w:rPr>
  </w:style>
  <w:style w:type="paragraph" w:customStyle="1" w:styleId="tablecontents0">
    <w:name w:val="tablecontents"/>
    <w:basedOn w:val="a"/>
    <w:rsid w:val="006E1FED"/>
    <w:pPr>
      <w:spacing w:before="100" w:beforeAutospacing="1" w:after="100" w:afterAutospacing="1"/>
    </w:pPr>
    <w:rPr>
      <w:snapToGrid/>
      <w:szCs w:val="24"/>
      <w:lang w:val="bg-BG" w:eastAsia="bg-BG"/>
    </w:rPr>
  </w:style>
  <w:style w:type="character" w:customStyle="1" w:styleId="ad">
    <w:name w:val="Основен текст Знак"/>
    <w:link w:val="ac"/>
    <w:uiPriority w:val="99"/>
    <w:rsid w:val="006E1FED"/>
    <w:rPr>
      <w:sz w:val="22"/>
    </w:rPr>
  </w:style>
  <w:style w:type="paragraph" w:styleId="af8">
    <w:name w:val="Title"/>
    <w:basedOn w:val="a"/>
    <w:next w:val="a"/>
    <w:link w:val="af9"/>
    <w:qFormat/>
    <w:rsid w:val="006E1FED"/>
    <w:pPr>
      <w:spacing w:after="480"/>
      <w:jc w:val="center"/>
    </w:pPr>
    <w:rPr>
      <w:b/>
      <w:sz w:val="48"/>
    </w:rPr>
  </w:style>
  <w:style w:type="character" w:customStyle="1" w:styleId="af9">
    <w:name w:val="Заглавие Знак"/>
    <w:link w:val="af8"/>
    <w:rsid w:val="006E1FED"/>
    <w:rPr>
      <w:b/>
      <w:snapToGrid w:val="0"/>
      <w:sz w:val="48"/>
      <w:lang w:val="en-GB" w:eastAsia="en-US"/>
    </w:rPr>
  </w:style>
  <w:style w:type="paragraph" w:customStyle="1" w:styleId="Guidelines1">
    <w:name w:val="Guidelines 1"/>
    <w:basedOn w:val="1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a"/>
    <w:next w:val="a"/>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a"/>
    <w:next w:val="a"/>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a"/>
    <w:next w:val="a"/>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1"/>
    <w:next w:val="a"/>
    <w:uiPriority w:val="39"/>
    <w:unhideWhenUsed/>
    <w:qFormat/>
    <w:rsid w:val="006E1FED"/>
  </w:style>
  <w:style w:type="paragraph" w:customStyle="1" w:styleId="TOC21">
    <w:name w:val="TOC 21"/>
    <w:basedOn w:val="a"/>
    <w:next w:val="a"/>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a"/>
    <w:next w:val="a"/>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a"/>
    <w:next w:val="a"/>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a"/>
    <w:next w:val="a"/>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a"/>
    <w:next w:val="a"/>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a"/>
    <w:next w:val="a"/>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a"/>
    <w:next w:val="a"/>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afa">
    <w:name w:val="Normal (Web)"/>
    <w:basedOn w:val="a"/>
    <w:rsid w:val="006E1FED"/>
    <w:pPr>
      <w:spacing w:before="100" w:beforeAutospacing="1" w:after="100" w:afterAutospacing="1"/>
    </w:pPr>
    <w:rPr>
      <w:snapToGrid/>
      <w:szCs w:val="24"/>
      <w:lang w:val="bg-BG" w:eastAsia="bg-BG"/>
    </w:rPr>
  </w:style>
  <w:style w:type="paragraph" w:customStyle="1" w:styleId="BodyText31">
    <w:name w:val="Body Text 31"/>
    <w:basedOn w:val="a"/>
    <w:next w:val="31"/>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afb">
    <w:name w:val="List Bullet"/>
    <w:basedOn w:val="a"/>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a"/>
    <w:rsid w:val="006E1FED"/>
    <w:pPr>
      <w:numPr>
        <w:numId w:val="36"/>
      </w:numPr>
    </w:pPr>
    <w:rPr>
      <w:b/>
      <w:szCs w:val="24"/>
      <w:lang w:val="bg-BG"/>
    </w:rPr>
  </w:style>
  <w:style w:type="paragraph" w:customStyle="1" w:styleId="Guidelines2">
    <w:name w:val="Guidelines 2"/>
    <w:basedOn w:val="a"/>
    <w:rsid w:val="006E1FED"/>
    <w:pPr>
      <w:spacing w:before="240" w:after="240"/>
      <w:jc w:val="both"/>
    </w:pPr>
    <w:rPr>
      <w:b/>
      <w:smallCaps/>
    </w:rPr>
  </w:style>
  <w:style w:type="paragraph" w:customStyle="1" w:styleId="firstline">
    <w:name w:val="firstline"/>
    <w:basedOn w:val="a"/>
    <w:rsid w:val="006E1FED"/>
    <w:pPr>
      <w:spacing w:line="240" w:lineRule="atLeast"/>
      <w:ind w:firstLine="640"/>
      <w:jc w:val="both"/>
    </w:pPr>
    <w:rPr>
      <w:snapToGrid/>
      <w:color w:val="000000"/>
      <w:szCs w:val="24"/>
      <w:lang w:val="bg-BG" w:eastAsia="bg-BG"/>
    </w:rPr>
  </w:style>
  <w:style w:type="paragraph" w:customStyle="1" w:styleId="Clause">
    <w:name w:val="Clause"/>
    <w:basedOn w:val="a"/>
    <w:autoRedefine/>
    <w:rsid w:val="006E1FED"/>
    <w:pPr>
      <w:numPr>
        <w:numId w:val="41"/>
      </w:numPr>
      <w:spacing w:after="120"/>
      <w:jc w:val="both"/>
    </w:pPr>
    <w:rPr>
      <w:szCs w:val="24"/>
      <w:lang w:val="bg-BG"/>
    </w:rPr>
  </w:style>
  <w:style w:type="paragraph" w:customStyle="1" w:styleId="Revision1">
    <w:name w:val="Revision1"/>
    <w:next w:val="afc"/>
    <w:hidden/>
    <w:uiPriority w:val="99"/>
    <w:semiHidden/>
    <w:rsid w:val="006E1FED"/>
    <w:rPr>
      <w:rFonts w:ascii="Calibri" w:eastAsia="Calibri" w:hAnsi="Calibri"/>
      <w:sz w:val="22"/>
      <w:szCs w:val="22"/>
      <w:lang w:eastAsia="en-US"/>
    </w:rPr>
  </w:style>
  <w:style w:type="paragraph" w:styleId="af6">
    <w:name w:val="List Paragraph"/>
    <w:basedOn w:val="a"/>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11">
    <w:name w:val="toc 1"/>
    <w:basedOn w:val="a"/>
    <w:next w:val="a"/>
    <w:autoRedefine/>
    <w:rsid w:val="006E1FED"/>
  </w:style>
  <w:style w:type="paragraph" w:styleId="31">
    <w:name w:val="Body Text 3"/>
    <w:basedOn w:val="a"/>
    <w:link w:val="32"/>
    <w:rsid w:val="006E1FED"/>
    <w:pPr>
      <w:spacing w:after="120"/>
    </w:pPr>
    <w:rPr>
      <w:sz w:val="16"/>
      <w:szCs w:val="16"/>
    </w:rPr>
  </w:style>
  <w:style w:type="character" w:customStyle="1" w:styleId="32">
    <w:name w:val="Основен текст 3 Знак"/>
    <w:link w:val="31"/>
    <w:rsid w:val="006E1FED"/>
    <w:rPr>
      <w:snapToGrid w:val="0"/>
      <w:sz w:val="16"/>
      <w:szCs w:val="16"/>
      <w:lang w:val="en-GB" w:eastAsia="en-US"/>
    </w:rPr>
  </w:style>
  <w:style w:type="paragraph" w:styleId="afc">
    <w:name w:val="Revision"/>
    <w:hidden/>
    <w:uiPriority w:val="99"/>
    <w:semiHidden/>
    <w:rsid w:val="006E1FED"/>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42087">
      <w:bodyDiv w:val="1"/>
      <w:marLeft w:val="0"/>
      <w:marRight w:val="0"/>
      <w:marTop w:val="0"/>
      <w:marBottom w:val="0"/>
      <w:divBdr>
        <w:top w:val="none" w:sz="0" w:space="0" w:color="auto"/>
        <w:left w:val="none" w:sz="0" w:space="0" w:color="auto"/>
        <w:bottom w:val="none" w:sz="0" w:space="0" w:color="auto"/>
        <w:right w:val="none" w:sz="0" w:space="0" w:color="auto"/>
      </w:divBdr>
    </w:div>
    <w:div w:id="227227317">
      <w:bodyDiv w:val="1"/>
      <w:marLeft w:val="0"/>
      <w:marRight w:val="0"/>
      <w:marTop w:val="0"/>
      <w:marBottom w:val="0"/>
      <w:divBdr>
        <w:top w:val="none" w:sz="0" w:space="0" w:color="auto"/>
        <w:left w:val="none" w:sz="0" w:space="0" w:color="auto"/>
        <w:bottom w:val="none" w:sz="0" w:space="0" w:color="auto"/>
        <w:right w:val="none" w:sz="0" w:space="0" w:color="auto"/>
      </w:divBdr>
    </w:div>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11366883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 w:id="189649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E1EAA-E408-487E-8D36-E0EF25017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15</Pages>
  <Words>4724</Words>
  <Characters>26932</Characters>
  <Application>Microsoft Office Word</Application>
  <DocSecurity>0</DocSecurity>
  <Lines>224</Lines>
  <Paragraphs>63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mlsp</Company>
  <LinksUpToDate>false</LinksUpToDate>
  <CharactersWithSpaces>31593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efipp</dc:creator>
  <cp:lastModifiedBy>User</cp:lastModifiedBy>
  <cp:revision>64</cp:revision>
  <cp:lastPrinted>2017-07-11T13:03:00Z</cp:lastPrinted>
  <dcterms:created xsi:type="dcterms:W3CDTF">2018-09-24T19:13:00Z</dcterms:created>
  <dcterms:modified xsi:type="dcterms:W3CDTF">2019-09-25T09:18:00Z</dcterms:modified>
</cp:coreProperties>
</file>